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47EF0" w14:textId="77777777" w:rsidR="00EB13B8" w:rsidRPr="00D076D3" w:rsidRDefault="00EB13B8" w:rsidP="00EB13B8">
      <w:pPr>
        <w:jc w:val="both"/>
        <w:rPr>
          <w:rFonts w:ascii="Arial Narrow" w:hAnsi="Arial Narrow"/>
          <w:b/>
          <w:sz w:val="24"/>
        </w:rPr>
      </w:pPr>
      <w:r w:rsidRPr="00D076D3">
        <w:rPr>
          <w:rFonts w:ascii="Arial Narrow" w:hAnsi="Arial Narrow"/>
          <w:b/>
          <w:sz w:val="24"/>
        </w:rPr>
        <w:t>Opis predmetu zákazky/ Vlastný návrh plnenia</w:t>
      </w:r>
    </w:p>
    <w:p w14:paraId="6666A4F6" w14:textId="20922A9D" w:rsidR="00EB13B8" w:rsidRPr="00D076D3" w:rsidRDefault="00EB13B8" w:rsidP="00D076D3">
      <w:pPr>
        <w:pStyle w:val="Odsekzoznamu"/>
        <w:numPr>
          <w:ilvl w:val="0"/>
          <w:numId w:val="2"/>
        </w:numPr>
        <w:spacing w:after="0" w:line="240" w:lineRule="auto"/>
        <w:contextualSpacing w:val="0"/>
        <w:jc w:val="both"/>
        <w:rPr>
          <w:rFonts w:ascii="Arial Narrow" w:hAnsi="Arial Narrow"/>
          <w:b/>
        </w:rPr>
      </w:pPr>
      <w:r w:rsidRPr="00D076D3">
        <w:rPr>
          <w:rFonts w:ascii="Arial Narrow" w:hAnsi="Arial Narrow"/>
        </w:rPr>
        <w:t xml:space="preserve">Názov predmetu zákazky: </w:t>
      </w:r>
      <w:r w:rsidR="00D076D3" w:rsidRPr="00D076D3">
        <w:rPr>
          <w:rFonts w:ascii="Arial Narrow" w:hAnsi="Arial Narrow"/>
          <w:b/>
        </w:rPr>
        <w:t>Nákup bielej techniky</w:t>
      </w:r>
      <w:r w:rsidR="00730A23">
        <w:rPr>
          <w:rFonts w:ascii="Arial Narrow" w:hAnsi="Arial Narrow"/>
          <w:b/>
        </w:rPr>
        <w:t xml:space="preserve"> II. / ID 67063</w:t>
      </w:r>
    </w:p>
    <w:p w14:paraId="0AD3613D" w14:textId="77777777" w:rsidR="008A60DE" w:rsidRPr="00D076D3" w:rsidRDefault="008A60DE" w:rsidP="008A60DE">
      <w:pPr>
        <w:pStyle w:val="Odsekzoznamu"/>
        <w:spacing w:after="0" w:line="240" w:lineRule="auto"/>
        <w:ind w:left="357"/>
        <w:contextualSpacing w:val="0"/>
        <w:jc w:val="both"/>
        <w:rPr>
          <w:rFonts w:ascii="Arial Narrow" w:hAnsi="Arial Narrow"/>
          <w:b/>
        </w:rPr>
      </w:pPr>
    </w:p>
    <w:p w14:paraId="6A461BE7" w14:textId="77777777" w:rsidR="00EB13B8" w:rsidRPr="00D076D3" w:rsidRDefault="00EB13B8" w:rsidP="00D076D3">
      <w:pPr>
        <w:pStyle w:val="Odsekzoznamu"/>
        <w:numPr>
          <w:ilvl w:val="0"/>
          <w:numId w:val="2"/>
        </w:numPr>
        <w:spacing w:after="0" w:line="240" w:lineRule="auto"/>
        <w:contextualSpacing w:val="0"/>
        <w:jc w:val="both"/>
        <w:rPr>
          <w:rFonts w:ascii="Arial Narrow" w:hAnsi="Arial Narrow"/>
        </w:rPr>
      </w:pPr>
      <w:r w:rsidRPr="00D076D3">
        <w:rPr>
          <w:rFonts w:ascii="Arial Narrow" w:hAnsi="Arial Narrow"/>
        </w:rPr>
        <w:t xml:space="preserve">Predmetom zákazky </w:t>
      </w:r>
      <w:r w:rsidR="00D076D3" w:rsidRPr="00D076D3">
        <w:rPr>
          <w:rFonts w:ascii="Arial Narrow" w:hAnsi="Arial Narrow"/>
        </w:rPr>
        <w:t>je obstaranie bielej techniky na zabezpečenie materiálno-technických potrieb SE MV SR a jednotlivých krajských CP</w:t>
      </w:r>
      <w:r w:rsidR="00E84474" w:rsidRPr="00D076D3">
        <w:rPr>
          <w:rFonts w:ascii="Arial Narrow" w:hAnsi="Arial Narrow"/>
        </w:rPr>
        <w:t>.</w:t>
      </w:r>
    </w:p>
    <w:p w14:paraId="1EA95658" w14:textId="77777777" w:rsidR="008A60DE" w:rsidRPr="00D076D3" w:rsidRDefault="008A60DE" w:rsidP="008A60DE">
      <w:pPr>
        <w:pStyle w:val="Odsekzoznamu"/>
        <w:spacing w:after="0" w:line="240" w:lineRule="auto"/>
        <w:ind w:left="357"/>
        <w:contextualSpacing w:val="0"/>
        <w:jc w:val="both"/>
        <w:rPr>
          <w:rFonts w:ascii="Arial Narrow" w:hAnsi="Arial Narrow"/>
        </w:rPr>
      </w:pPr>
    </w:p>
    <w:p w14:paraId="6162373F" w14:textId="77777777" w:rsidR="00EB13B8" w:rsidRPr="00D076D3" w:rsidRDefault="00EB13B8" w:rsidP="008A60DE">
      <w:pPr>
        <w:pStyle w:val="Odsekzoznamu"/>
        <w:numPr>
          <w:ilvl w:val="0"/>
          <w:numId w:val="2"/>
        </w:numPr>
        <w:spacing w:after="0" w:line="240" w:lineRule="auto"/>
        <w:ind w:left="357" w:hanging="357"/>
        <w:contextualSpacing w:val="0"/>
        <w:jc w:val="both"/>
        <w:rPr>
          <w:rFonts w:ascii="Arial Narrow" w:hAnsi="Arial Narrow"/>
        </w:rPr>
      </w:pPr>
      <w:r w:rsidRPr="00D076D3">
        <w:rPr>
          <w:rFonts w:ascii="Arial Narrow" w:hAnsi="Arial Narrow"/>
        </w:rPr>
        <w:t>CPV</w:t>
      </w:r>
      <w:r w:rsidR="00E84474" w:rsidRPr="00D076D3">
        <w:rPr>
          <w:rFonts w:ascii="Arial Narrow" w:hAnsi="Arial Narrow"/>
        </w:rPr>
        <w:t xml:space="preserve"> kódy</w:t>
      </w:r>
      <w:r w:rsidRPr="00D076D3">
        <w:rPr>
          <w:rFonts w:ascii="Arial Narrow" w:hAnsi="Arial Narrow"/>
        </w:rPr>
        <w:t>:</w:t>
      </w:r>
    </w:p>
    <w:p w14:paraId="679A973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 xml:space="preserve">39700000-9 - Spotrebiče pre domácnosť </w:t>
      </w:r>
    </w:p>
    <w:p w14:paraId="29809E1C" w14:textId="140A3B88"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39711100-0 - Chladničky a mrazničky</w:t>
      </w:r>
    </w:p>
    <w:p w14:paraId="463E680C"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39711110-3 - Chladničky s mrazničkou</w:t>
      </w:r>
    </w:p>
    <w:p w14:paraId="632A5FF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39710000-2 - Elektrické prístroje pre domácnosť</w:t>
      </w:r>
    </w:p>
    <w:p w14:paraId="6BB044C5"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39711123-7 - Stojaté chladničky</w:t>
      </w:r>
    </w:p>
    <w:p w14:paraId="644B22B0" w14:textId="0ED11A0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 xml:space="preserve">39711130-9 </w:t>
      </w:r>
      <w:r w:rsidR="00FD4338" w:rsidRPr="00D8152B">
        <w:rPr>
          <w:rFonts w:ascii="Arial Narrow" w:hAnsi="Arial Narrow" w:cs="Arial"/>
          <w:sz w:val="22"/>
        </w:rPr>
        <w:t>-</w:t>
      </w:r>
      <w:r w:rsidR="00FD4338">
        <w:rPr>
          <w:rFonts w:ascii="Arial Narrow" w:hAnsi="Arial Narrow" w:cs="Arial"/>
          <w:sz w:val="22"/>
        </w:rPr>
        <w:t xml:space="preserve"> </w:t>
      </w:r>
      <w:r w:rsidRPr="00D8152B">
        <w:rPr>
          <w:rFonts w:ascii="Arial Narrow" w:hAnsi="Arial Narrow" w:cs="Arial"/>
          <w:sz w:val="22"/>
        </w:rPr>
        <w:t>Chladničky</w:t>
      </w:r>
    </w:p>
    <w:p w14:paraId="317EB426"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39711400-3 - Pražiace pece, trúby, ohrievače jedla a variče</w:t>
      </w:r>
    </w:p>
    <w:p w14:paraId="64D1D318"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39713100-4 - Umývačky riadu</w:t>
      </w:r>
    </w:p>
    <w:p w14:paraId="609C2FE2"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39713200-5 - Práčky a sušičky bielizne</w:t>
      </w:r>
    </w:p>
    <w:p w14:paraId="2D7D91AB" w14:textId="072E478F" w:rsidR="00FD4338" w:rsidRDefault="00FD4338" w:rsidP="00C84A3D">
      <w:pPr>
        <w:pStyle w:val="Zarkazkladnhotextu2"/>
        <w:spacing w:after="0" w:line="240" w:lineRule="auto"/>
        <w:ind w:left="501" w:hanging="141"/>
        <w:jc w:val="both"/>
        <w:rPr>
          <w:rFonts w:ascii="Arial Narrow" w:hAnsi="Arial Narrow" w:cs="Arial"/>
          <w:sz w:val="22"/>
        </w:rPr>
      </w:pPr>
      <w:r w:rsidRPr="00FD4338">
        <w:rPr>
          <w:rFonts w:ascii="Arial Narrow" w:hAnsi="Arial Narrow" w:cs="Arial"/>
          <w:sz w:val="22"/>
        </w:rPr>
        <w:t>39721000-2 - Zariadenia na varenie alebo kúrenie pre domácnosť</w:t>
      </w:r>
    </w:p>
    <w:p w14:paraId="62E5EE15" w14:textId="00007B0F"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39713500-8 - Elektrické žehličky</w:t>
      </w:r>
    </w:p>
    <w:p w14:paraId="29EB7492"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39713430-6 - Vysávače prachu</w:t>
      </w:r>
    </w:p>
    <w:p w14:paraId="48E3CFD1"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39713431-3 - Príslušenstvo k vysávačom prachu</w:t>
      </w:r>
    </w:p>
    <w:p w14:paraId="66A86967" w14:textId="77777777" w:rsidR="00C84A3D" w:rsidRPr="00D8152B" w:rsidRDefault="00C84A3D" w:rsidP="00C84A3D">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39717200-3 - Klimatizačné spotrebiče</w:t>
      </w:r>
    </w:p>
    <w:p w14:paraId="171C07FA" w14:textId="69DD6955"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39710000-2 - Elektrické prístroje pre domácnosť</w:t>
      </w:r>
    </w:p>
    <w:p w14:paraId="296ACD20" w14:textId="130278A1"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39713510-1 - Naparovacie žehličky</w:t>
      </w:r>
    </w:p>
    <w:p w14:paraId="014C0D29" w14:textId="3C529716"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39721310-8 - Ohrievače vzduchu</w:t>
      </w:r>
    </w:p>
    <w:p w14:paraId="5DA18AC6" w14:textId="5F642B9E" w:rsidR="00D8152B" w:rsidRPr="00D8152B" w:rsidRDefault="00D8152B" w:rsidP="00D8152B">
      <w:pPr>
        <w:pStyle w:val="Zarkazkladnhotextu2"/>
        <w:spacing w:after="0" w:line="240" w:lineRule="auto"/>
        <w:ind w:left="501" w:hanging="141"/>
        <w:jc w:val="both"/>
        <w:rPr>
          <w:rFonts w:ascii="Arial Narrow" w:hAnsi="Arial Narrow" w:cs="Arial"/>
          <w:sz w:val="22"/>
        </w:rPr>
      </w:pPr>
      <w:r w:rsidRPr="00D8152B">
        <w:rPr>
          <w:rFonts w:ascii="Arial Narrow" w:hAnsi="Arial Narrow" w:cs="Arial"/>
          <w:sz w:val="22"/>
        </w:rPr>
        <w:t>39714100-1 - Ventilátory</w:t>
      </w:r>
    </w:p>
    <w:p w14:paraId="0160B23A" w14:textId="5C8C500D" w:rsidR="00C84A3D" w:rsidRPr="00EE4A0D" w:rsidRDefault="00D8152B" w:rsidP="00D8152B">
      <w:pPr>
        <w:pStyle w:val="Zarkazkladnhotextu2"/>
        <w:spacing w:after="0" w:line="240" w:lineRule="auto"/>
        <w:ind w:left="501" w:hanging="141"/>
        <w:jc w:val="both"/>
        <w:rPr>
          <w:rFonts w:ascii="Arial Narrow" w:hAnsi="Arial Narrow" w:cs="Arial"/>
          <w:sz w:val="22"/>
          <w:highlight w:val="yellow"/>
        </w:rPr>
      </w:pPr>
      <w:r w:rsidRPr="00D8152B">
        <w:rPr>
          <w:rFonts w:ascii="Arial Narrow" w:hAnsi="Arial Narrow" w:cs="Arial"/>
          <w:sz w:val="22"/>
        </w:rPr>
        <w:t>39717000-1 - Ventilátory a klimatizačné spotrebiče</w:t>
      </w:r>
    </w:p>
    <w:p w14:paraId="00A52AEE" w14:textId="77777777" w:rsidR="00C84A3D" w:rsidRPr="00D076D3" w:rsidRDefault="00C84A3D" w:rsidP="00C84A3D">
      <w:pPr>
        <w:pStyle w:val="Zarkazkladnhotextu2"/>
        <w:spacing w:after="0" w:line="240" w:lineRule="auto"/>
        <w:ind w:left="501" w:hanging="141"/>
        <w:jc w:val="both"/>
        <w:rPr>
          <w:rFonts w:ascii="Arial Narrow" w:hAnsi="Arial Narrow"/>
          <w:sz w:val="22"/>
        </w:rPr>
      </w:pPr>
    </w:p>
    <w:p w14:paraId="5CB6251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S tovarom sa požaduje zabezpečiť aj tieto súvisiace služby:</w:t>
      </w:r>
    </w:p>
    <w:p w14:paraId="52BB01EF" w14:textId="77777777" w:rsidR="00EB13B8" w:rsidRPr="00D076D3" w:rsidRDefault="00EB13B8" w:rsidP="008A60DE">
      <w:pPr>
        <w:pStyle w:val="Default"/>
        <w:numPr>
          <w:ilvl w:val="0"/>
          <w:numId w:val="1"/>
        </w:numPr>
        <w:jc w:val="both"/>
        <w:rPr>
          <w:rFonts w:ascii="Arial Narrow" w:hAnsi="Arial Narrow"/>
          <w:sz w:val="22"/>
          <w:szCs w:val="22"/>
        </w:rPr>
      </w:pPr>
      <w:r w:rsidRPr="00D076D3">
        <w:rPr>
          <w:rFonts w:ascii="Arial Narrow" w:hAnsi="Arial Narrow"/>
          <w:sz w:val="22"/>
          <w:szCs w:val="22"/>
        </w:rPr>
        <w:t>dodanie tovaru do miesta dodania</w:t>
      </w:r>
    </w:p>
    <w:p w14:paraId="6B460856" w14:textId="77777777" w:rsidR="00EB13B8" w:rsidRPr="00D076D3" w:rsidRDefault="00EB13B8" w:rsidP="008A60DE">
      <w:pPr>
        <w:pStyle w:val="Odsekzoznamu"/>
        <w:numPr>
          <w:ilvl w:val="0"/>
          <w:numId w:val="1"/>
        </w:numPr>
        <w:spacing w:after="0" w:line="240" w:lineRule="auto"/>
        <w:contextualSpacing w:val="0"/>
        <w:jc w:val="both"/>
        <w:rPr>
          <w:rFonts w:ascii="Arial Narrow" w:hAnsi="Arial Narrow"/>
        </w:rPr>
      </w:pPr>
      <w:r w:rsidRPr="00D076D3">
        <w:rPr>
          <w:rFonts w:ascii="Arial Narrow" w:hAnsi="Arial Narrow"/>
        </w:rPr>
        <w:t>vyloženie tovaru v mieste dodania</w:t>
      </w:r>
    </w:p>
    <w:p w14:paraId="78BAB543" w14:textId="77777777" w:rsidR="008A60DE" w:rsidRPr="00D076D3" w:rsidRDefault="008A60DE" w:rsidP="00437606">
      <w:pPr>
        <w:spacing w:after="0" w:line="240" w:lineRule="auto"/>
        <w:ind w:left="360"/>
        <w:jc w:val="both"/>
        <w:rPr>
          <w:rFonts w:ascii="Arial Narrow" w:hAnsi="Arial Narrow"/>
        </w:rPr>
      </w:pPr>
    </w:p>
    <w:p w14:paraId="2DC8CC71"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si vyhradzuje právo prevziať iba tovar</w:t>
      </w:r>
      <w:r w:rsidR="00E41DDC" w:rsidRPr="00D076D3">
        <w:rPr>
          <w:rFonts w:ascii="Arial Narrow" w:hAnsi="Arial Narrow"/>
          <w:sz w:val="22"/>
          <w:szCs w:val="22"/>
        </w:rPr>
        <w:t xml:space="preserve"> v kvalite I. t</w:t>
      </w:r>
      <w:r w:rsidR="008A60DE" w:rsidRPr="00D076D3">
        <w:rPr>
          <w:rFonts w:ascii="Arial Narrow" w:hAnsi="Arial Narrow"/>
          <w:sz w:val="22"/>
          <w:szCs w:val="22"/>
        </w:rPr>
        <w:t>r</w:t>
      </w:r>
      <w:r w:rsidR="00E41DDC" w:rsidRPr="00D076D3">
        <w:rPr>
          <w:rFonts w:ascii="Arial Narrow" w:hAnsi="Arial Narrow"/>
          <w:sz w:val="22"/>
          <w:szCs w:val="22"/>
        </w:rPr>
        <w:t>iedy,</w:t>
      </w:r>
      <w:r w:rsidRPr="00D076D3">
        <w:rPr>
          <w:rFonts w:ascii="Arial Narrow" w:hAnsi="Arial Narrow"/>
          <w:sz w:val="22"/>
          <w:szCs w:val="22"/>
        </w:rPr>
        <w:t xml:space="preserve"> funkčný, bez zjavných vád, dodaný v kompletnom stave a v požadovanom množstve. V opačnom prípade si vyhradzuje právo nepodpísať dodací list, neprebrať dodaný tovar a nezaplatiť cenu za neprebraný tovar.</w:t>
      </w:r>
    </w:p>
    <w:p w14:paraId="0B57E3B2" w14:textId="77777777" w:rsidR="008A60DE" w:rsidRPr="00D076D3" w:rsidRDefault="008A60DE" w:rsidP="00437606">
      <w:pPr>
        <w:spacing w:after="0" w:line="240" w:lineRule="auto"/>
        <w:ind w:left="360"/>
        <w:jc w:val="both"/>
        <w:rPr>
          <w:rFonts w:ascii="Arial Narrow" w:hAnsi="Arial Narrow"/>
        </w:rPr>
      </w:pPr>
    </w:p>
    <w:p w14:paraId="45C6D292"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Tovar musí byť nový, nepoužívaný, zabalený v neporušených obaloch, nepoškodený. Tovar nesmie byť recyklovaný, repasovaný, </w:t>
      </w:r>
      <w:r w:rsidR="008A60DE" w:rsidRPr="00D076D3">
        <w:rPr>
          <w:rFonts w:ascii="Arial Narrow" w:hAnsi="Arial Narrow"/>
          <w:sz w:val="22"/>
          <w:szCs w:val="22"/>
        </w:rPr>
        <w:t>renovovaný.</w:t>
      </w:r>
    </w:p>
    <w:p w14:paraId="7788F9A3" w14:textId="77777777" w:rsidR="008A60DE" w:rsidRPr="00D076D3" w:rsidRDefault="008A60DE" w:rsidP="008A60DE">
      <w:pPr>
        <w:pStyle w:val="Default"/>
        <w:ind w:left="357"/>
        <w:jc w:val="both"/>
        <w:rPr>
          <w:rFonts w:ascii="Arial Narrow" w:hAnsi="Arial Narrow"/>
          <w:sz w:val="22"/>
          <w:szCs w:val="22"/>
        </w:rPr>
      </w:pPr>
    </w:p>
    <w:p w14:paraId="5CDDD0CF"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 xml:space="preserve">Verejný obstarávateľ požaduje na dodaný tovar záručnú dobu 24 </w:t>
      </w:r>
      <w:r w:rsidR="00582AD9" w:rsidRPr="00D076D3">
        <w:rPr>
          <w:rFonts w:ascii="Arial Narrow" w:hAnsi="Arial Narrow"/>
          <w:sz w:val="22"/>
          <w:szCs w:val="22"/>
        </w:rPr>
        <w:t>mesačnú záručnú dobu garantovanú výrobcom, pokiaľ na záručnom liste nie je vyznačená dlhšia záručná doba podľa záručných podmienok výrobcu. Záručná doba</w:t>
      </w:r>
      <w:r w:rsidRPr="00D076D3">
        <w:rPr>
          <w:rFonts w:ascii="Arial Narrow" w:hAnsi="Arial Narrow"/>
          <w:sz w:val="22"/>
          <w:szCs w:val="22"/>
        </w:rPr>
        <w:t xml:space="preserve"> začína plynúť dňom prevzatia predmetu zákazky na základe dodacieho – preberacieho listu. Všetky záruky musia byť riešené s dobou odozvy najneskôr nasledujúci pracovný deň.</w:t>
      </w:r>
    </w:p>
    <w:p w14:paraId="44A072EF" w14:textId="77777777" w:rsidR="00582AD9" w:rsidRPr="00D076D3" w:rsidRDefault="00582AD9" w:rsidP="00437606">
      <w:pPr>
        <w:pStyle w:val="Odsekzoznamu"/>
        <w:tabs>
          <w:tab w:val="left" w:pos="708"/>
        </w:tabs>
        <w:spacing w:before="120" w:after="120" w:line="240" w:lineRule="auto"/>
        <w:ind w:left="360"/>
        <w:jc w:val="both"/>
        <w:rPr>
          <w:rFonts w:ascii="Arial Narrow" w:hAnsi="Arial Narrow"/>
        </w:rPr>
      </w:pPr>
      <w:r w:rsidRPr="00D076D3">
        <w:rPr>
          <w:rFonts w:ascii="Arial Narrow" w:hAnsi="Arial Narrow"/>
        </w:rPr>
        <w:t>Pri uplatnení reklamácie je dodávateľ povinný predmet zákazky prevziať v mieste, kde sa tovar dodával a vybaviť reklamáciu na vlastné náklady. V prípade oprávnenej reklamácie sa záručná doba predlžuje o čas, počas ktorého bola vada odstraňovaná.</w:t>
      </w:r>
    </w:p>
    <w:p w14:paraId="5A661D94" w14:textId="77777777" w:rsidR="00EB13B8" w:rsidRPr="00D076D3"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sz w:val="22"/>
          <w:szCs w:val="22"/>
        </w:rPr>
        <w:t>Verejný obstarávateľ požaduje pre všetky typy dodávok odovzdanie dokumentácie – technická dokumentácia od výrobcu, návod na použitie/manuál pre obsluhu v</w:t>
      </w:r>
      <w:r w:rsidR="00437606" w:rsidRPr="00D076D3">
        <w:rPr>
          <w:rFonts w:ascii="Arial Narrow" w:hAnsi="Arial Narrow"/>
          <w:sz w:val="22"/>
          <w:szCs w:val="22"/>
        </w:rPr>
        <w:t> </w:t>
      </w:r>
      <w:r w:rsidRPr="00D076D3">
        <w:rPr>
          <w:rFonts w:ascii="Arial Narrow" w:hAnsi="Arial Narrow"/>
          <w:sz w:val="22"/>
          <w:szCs w:val="22"/>
        </w:rPr>
        <w:t>slovenskom</w:t>
      </w:r>
      <w:r w:rsidR="00437606" w:rsidRPr="00D076D3">
        <w:rPr>
          <w:rFonts w:ascii="Arial Narrow" w:hAnsi="Arial Narrow"/>
          <w:sz w:val="22"/>
          <w:szCs w:val="22"/>
        </w:rPr>
        <w:t xml:space="preserve"> jazyku</w:t>
      </w:r>
      <w:r w:rsidRPr="00D076D3">
        <w:rPr>
          <w:rFonts w:ascii="Arial Narrow" w:hAnsi="Arial Narrow"/>
          <w:sz w:val="22"/>
          <w:szCs w:val="22"/>
        </w:rPr>
        <w:t>.</w:t>
      </w:r>
    </w:p>
    <w:p w14:paraId="1A89A00B" w14:textId="77777777" w:rsidR="008A60DE" w:rsidRPr="00D076D3" w:rsidRDefault="008A60DE" w:rsidP="008A60DE">
      <w:pPr>
        <w:pStyle w:val="Default"/>
        <w:ind w:left="357"/>
        <w:jc w:val="both"/>
        <w:rPr>
          <w:rFonts w:ascii="Arial Narrow" w:hAnsi="Arial Narrow"/>
          <w:sz w:val="22"/>
          <w:szCs w:val="22"/>
        </w:rPr>
      </w:pPr>
    </w:p>
    <w:p w14:paraId="2CCD8157" w14:textId="332F18B8" w:rsidR="0097599B" w:rsidRDefault="00EB13B8" w:rsidP="008A60DE">
      <w:pPr>
        <w:pStyle w:val="Default"/>
        <w:numPr>
          <w:ilvl w:val="0"/>
          <w:numId w:val="2"/>
        </w:numPr>
        <w:ind w:left="357" w:hanging="357"/>
        <w:jc w:val="both"/>
        <w:rPr>
          <w:rFonts w:ascii="Arial Narrow" w:hAnsi="Arial Narrow"/>
          <w:sz w:val="22"/>
          <w:szCs w:val="22"/>
        </w:rPr>
      </w:pPr>
      <w:r w:rsidRPr="00D076D3">
        <w:rPr>
          <w:rFonts w:ascii="Arial Narrow" w:hAnsi="Arial Narrow"/>
          <w:b/>
          <w:sz w:val="22"/>
          <w:szCs w:val="22"/>
        </w:rPr>
        <w:t>Miesto a lehota dodania predmetu zákazky</w:t>
      </w:r>
      <w:r w:rsidR="0097599B" w:rsidRPr="00D076D3">
        <w:rPr>
          <w:rFonts w:ascii="Arial Narrow" w:hAnsi="Arial Narrow"/>
          <w:sz w:val="22"/>
          <w:szCs w:val="22"/>
        </w:rPr>
        <w:t>:</w:t>
      </w:r>
    </w:p>
    <w:p w14:paraId="62E7BB0C"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Ministerstvo vnútra SR – Potočná 9, 900 91 Limbach </w:t>
      </w:r>
    </w:p>
    <w:p w14:paraId="6EFFB065"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BA – Špitálska 14, 812 28 Bratislava  </w:t>
      </w:r>
    </w:p>
    <w:p w14:paraId="621F0841"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TT – Priemyselná 7, Trnava </w:t>
      </w:r>
    </w:p>
    <w:p w14:paraId="5B8C7F4D"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lastRenderedPageBreak/>
        <w:t xml:space="preserve">MV SR CP TN – Jilemnického 1, 911 01 Trenčín </w:t>
      </w:r>
    </w:p>
    <w:p w14:paraId="37FC9712"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NR – Železničiarska 1515, 949 01Nitra </w:t>
      </w:r>
    </w:p>
    <w:p w14:paraId="703C6F2B"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ZA – Bánovská cesta 8111, Žilina – Bánova </w:t>
      </w:r>
    </w:p>
    <w:p w14:paraId="5981B876"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MV SR CP BB – Ústredné sklady MV SR, Príboj 560, Slovenská Ľupča</w:t>
      </w:r>
    </w:p>
    <w:p w14:paraId="608E59D0"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PO – Budovateľská 63, 080 01 Prešov </w:t>
      </w:r>
    </w:p>
    <w:p w14:paraId="50185D53" w14:textId="77777777" w:rsidR="009C1C50" w:rsidRPr="00D076D3" w:rsidRDefault="009C1C50" w:rsidP="00437606">
      <w:pPr>
        <w:pStyle w:val="Default"/>
        <w:spacing w:line="276" w:lineRule="auto"/>
        <w:ind w:left="357"/>
        <w:jc w:val="both"/>
        <w:rPr>
          <w:rFonts w:ascii="Arial Narrow" w:hAnsi="Arial Narrow"/>
          <w:sz w:val="22"/>
          <w:szCs w:val="22"/>
        </w:rPr>
      </w:pPr>
      <w:r w:rsidRPr="00D076D3">
        <w:rPr>
          <w:rFonts w:ascii="Arial Narrow" w:hAnsi="Arial Narrow"/>
          <w:sz w:val="22"/>
          <w:szCs w:val="22"/>
        </w:rPr>
        <w:t xml:space="preserve">MV SR CP KE – Rampová 7, 041 81 Košice </w:t>
      </w:r>
    </w:p>
    <w:p w14:paraId="51C10E0C" w14:textId="6788A38B" w:rsidR="00EB13B8" w:rsidRPr="00D076D3" w:rsidRDefault="00360694" w:rsidP="009C1C50">
      <w:pPr>
        <w:pStyle w:val="Default"/>
        <w:spacing w:before="120"/>
        <w:ind w:left="357"/>
        <w:jc w:val="both"/>
        <w:rPr>
          <w:rFonts w:ascii="Arial Narrow" w:hAnsi="Arial Narrow"/>
          <w:sz w:val="22"/>
          <w:szCs w:val="22"/>
        </w:rPr>
      </w:pPr>
      <w:r w:rsidRPr="00D076D3">
        <w:rPr>
          <w:rFonts w:ascii="Arial Narrow" w:hAnsi="Arial Narrow"/>
          <w:sz w:val="22"/>
          <w:szCs w:val="22"/>
        </w:rPr>
        <w:t xml:space="preserve">Termín dodania do </w:t>
      </w:r>
      <w:r w:rsidR="009C1C50" w:rsidRPr="00D076D3">
        <w:rPr>
          <w:rFonts w:ascii="Arial Narrow" w:hAnsi="Arial Narrow"/>
          <w:sz w:val="22"/>
          <w:szCs w:val="22"/>
        </w:rPr>
        <w:t>15</w:t>
      </w:r>
      <w:r w:rsidR="00EB13B8" w:rsidRPr="00D076D3">
        <w:rPr>
          <w:rFonts w:ascii="Arial Narrow" w:hAnsi="Arial Narrow"/>
          <w:sz w:val="22"/>
          <w:szCs w:val="22"/>
        </w:rPr>
        <w:t xml:space="preserve"> </w:t>
      </w:r>
      <w:r w:rsidRPr="00D076D3">
        <w:rPr>
          <w:rFonts w:ascii="Arial Narrow" w:hAnsi="Arial Narrow"/>
          <w:sz w:val="22"/>
          <w:szCs w:val="22"/>
        </w:rPr>
        <w:t>dní odo dňa doručenia objednávky</w:t>
      </w:r>
      <w:r w:rsidR="00EE4A0D">
        <w:rPr>
          <w:rFonts w:ascii="Arial Narrow" w:hAnsi="Arial Narrow"/>
          <w:sz w:val="22"/>
          <w:szCs w:val="22"/>
        </w:rPr>
        <w:t>.</w:t>
      </w:r>
    </w:p>
    <w:p w14:paraId="7644B47A" w14:textId="77777777" w:rsidR="008A60DE" w:rsidRPr="00D076D3" w:rsidRDefault="008A60DE" w:rsidP="008A60DE">
      <w:pPr>
        <w:pStyle w:val="Default"/>
        <w:ind w:left="357"/>
        <w:jc w:val="both"/>
        <w:rPr>
          <w:rFonts w:ascii="Arial Narrow" w:hAnsi="Arial Narrow"/>
          <w:sz w:val="22"/>
          <w:szCs w:val="22"/>
        </w:rPr>
      </w:pPr>
    </w:p>
    <w:p w14:paraId="44CCAF85" w14:textId="77777777" w:rsidR="00EB13B8" w:rsidRPr="00D076D3" w:rsidRDefault="00EB13B8" w:rsidP="008A60DE">
      <w:pPr>
        <w:pStyle w:val="Odsekzoznamu"/>
        <w:numPr>
          <w:ilvl w:val="0"/>
          <w:numId w:val="2"/>
        </w:numPr>
        <w:spacing w:after="0" w:line="240" w:lineRule="auto"/>
        <w:ind w:left="357" w:hanging="357"/>
        <w:jc w:val="both"/>
        <w:rPr>
          <w:rFonts w:ascii="Arial Narrow" w:hAnsi="Arial Narrow"/>
          <w:b/>
        </w:rPr>
      </w:pPr>
      <w:r w:rsidRPr="00D076D3">
        <w:rPr>
          <w:rFonts w:ascii="Arial Narrow" w:hAnsi="Arial Narrow"/>
          <w:b/>
        </w:rPr>
        <w:t>Položky predmetu zákazky:</w:t>
      </w:r>
    </w:p>
    <w:p w14:paraId="7B765D40" w14:textId="77777777" w:rsidR="00606454" w:rsidRPr="00D076D3" w:rsidRDefault="00EB13B8" w:rsidP="0061523C">
      <w:pPr>
        <w:pStyle w:val="Odsekzoznamu"/>
        <w:spacing w:after="0" w:line="240" w:lineRule="auto"/>
        <w:ind w:left="360"/>
        <w:jc w:val="both"/>
        <w:rPr>
          <w:rFonts w:ascii="Arial Narrow" w:hAnsi="Arial Narrow" w:cs="Arial"/>
          <w:color w:val="000000"/>
        </w:rPr>
      </w:pPr>
      <w:r w:rsidRPr="00D076D3">
        <w:rPr>
          <w:rFonts w:ascii="Arial Narrow" w:hAnsi="Arial Narrow" w:cs="Arial"/>
          <w:color w:val="000000"/>
        </w:rPr>
        <w:t>Všetky technické parametre/funkcionality, resp. vlastnosti požadovaného predmetu zákazky uvedené v tabuľke nižšie predstavujú minimálne požiadavky, ktoré musia byť splnené vo vl</w:t>
      </w:r>
      <w:r w:rsidR="00EF48CE" w:rsidRPr="00D076D3">
        <w:rPr>
          <w:rFonts w:ascii="Arial Narrow" w:hAnsi="Arial Narrow" w:cs="Arial"/>
          <w:color w:val="000000"/>
        </w:rPr>
        <w:t>astnom návrhu plnenia uchádzača</w:t>
      </w:r>
      <w:r w:rsidR="00EC4495" w:rsidRPr="00D076D3">
        <w:rPr>
          <w:rFonts w:ascii="Arial Narrow" w:hAnsi="Arial Narrow" w:cs="Arial"/>
          <w:color w:val="000000"/>
        </w:rPr>
        <w:t>.</w:t>
      </w:r>
    </w:p>
    <w:p w14:paraId="6F8A4B12" w14:textId="77777777" w:rsidR="00343D97" w:rsidRPr="00ED5E7B" w:rsidRDefault="00343D97" w:rsidP="00343D97">
      <w:pPr>
        <w:jc w:val="both"/>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ED0DA0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6EE2E8"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403B160" w14:textId="77777777" w:rsidR="00343D97" w:rsidRPr="004A241C" w:rsidRDefault="00343D97" w:rsidP="003061F8">
            <w:pPr>
              <w:jc w:val="center"/>
              <w:rPr>
                <w:b/>
              </w:rPr>
            </w:pPr>
            <w:r w:rsidRPr="004A241C">
              <w:rPr>
                <w:b/>
              </w:rPr>
              <w:t>Vlastný návrh plnenia</w:t>
            </w:r>
          </w:p>
          <w:p w14:paraId="7CB89A92" w14:textId="77777777" w:rsidR="00343D97" w:rsidRPr="004A241C" w:rsidRDefault="00343D97" w:rsidP="003061F8">
            <w:pPr>
              <w:jc w:val="center"/>
              <w:rPr>
                <w:bCs/>
                <w:color w:val="000000"/>
              </w:rPr>
            </w:pPr>
            <w:r w:rsidRPr="004A241C">
              <w:rPr>
                <w:bCs/>
                <w:color w:val="000000"/>
              </w:rPr>
              <w:t>(doplní uchádzač)</w:t>
            </w:r>
          </w:p>
          <w:p w14:paraId="510EC60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1869AE9"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E691204" w14:textId="3FCD239E" w:rsidR="00343D97" w:rsidRPr="00343D97" w:rsidRDefault="00343D97" w:rsidP="003061F8">
            <w:pPr>
              <w:rPr>
                <w:b/>
                <w:bCs/>
                <w:color w:val="000000"/>
              </w:rPr>
            </w:pPr>
            <w:r w:rsidRPr="004A241C">
              <w:rPr>
                <w:b/>
                <w:bCs/>
                <w:color w:val="000000"/>
              </w:rPr>
              <w:t xml:space="preserve">Položka č. 1 – </w:t>
            </w:r>
            <w:r w:rsidRPr="00B35031">
              <w:rPr>
                <w:b/>
                <w:bCs/>
                <w:color w:val="000000"/>
              </w:rPr>
              <w:t>Chladnička pultová veľká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FE4F5A7"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DB0C51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243368"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3F1D16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EFA764A" w14:textId="77777777" w:rsidR="00343D97" w:rsidRPr="004A241C" w:rsidRDefault="00343D97" w:rsidP="003061F8">
            <w:pPr>
              <w:rPr>
                <w:b/>
                <w:color w:val="000000"/>
              </w:rPr>
            </w:pPr>
            <w:r w:rsidRPr="00474DDA">
              <w:rPr>
                <w:b/>
                <w:color w:val="000000"/>
              </w:rPr>
              <w:t>1</w:t>
            </w:r>
            <w:r>
              <w:rPr>
                <w:b/>
                <w:color w:val="000000"/>
              </w:rPr>
              <w:t>95</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98DEF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8AF24D1" w14:textId="77777777" w:rsidR="00343D97" w:rsidRPr="004A241C" w:rsidRDefault="00343D97" w:rsidP="003061F8">
            <w:pPr>
              <w:jc w:val="center"/>
              <w:rPr>
                <w:b/>
                <w:bCs/>
                <w:color w:val="000000"/>
                <w:highlight w:val="yellow"/>
              </w:rPr>
            </w:pPr>
          </w:p>
        </w:tc>
      </w:tr>
      <w:tr w:rsidR="00343D97" w:rsidRPr="004A241C" w14:paraId="390DCDE5" w14:textId="77777777" w:rsidTr="00343D97">
        <w:trPr>
          <w:trHeight w:val="26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D4C938" w14:textId="77777777" w:rsidR="00343D97" w:rsidRPr="004A241C" w:rsidRDefault="00343D97" w:rsidP="00115B6D">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3811CE" w14:textId="77777777" w:rsidR="00343D97" w:rsidRPr="004A241C" w:rsidRDefault="00343D97" w:rsidP="00115B6D">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210FE8F9" w14:textId="77777777" w:rsidR="00343D97" w:rsidRPr="004A241C" w:rsidRDefault="00343D97" w:rsidP="0066278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A6969D3" w14:textId="77777777" w:rsidR="00343D97" w:rsidRPr="004A241C" w:rsidRDefault="00343D97" w:rsidP="00662780">
            <w:pPr>
              <w:spacing w:after="0"/>
              <w:jc w:val="center"/>
              <w:rPr>
                <w:color w:val="000000"/>
              </w:rPr>
            </w:pPr>
            <w:r w:rsidRPr="004A241C">
              <w:rPr>
                <w:color w:val="000000"/>
              </w:rPr>
              <w:t>N/A</w:t>
            </w:r>
          </w:p>
        </w:tc>
      </w:tr>
      <w:tr w:rsidR="00343D97" w:rsidRPr="004A241C" w14:paraId="70F3D773"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1A0A8F9" w14:textId="2F23DAB8" w:rsidR="00343D97" w:rsidRPr="007C37C7" w:rsidRDefault="00662780" w:rsidP="00115B6D">
            <w:pPr>
              <w:spacing w:after="0"/>
              <w:rPr>
                <w:b/>
              </w:rPr>
            </w:pPr>
            <w:r>
              <w:rPr>
                <w:b/>
              </w:rPr>
              <w:t>Spotreba elektrickej e</w:t>
            </w:r>
            <w:r w:rsidR="00343D97">
              <w:rPr>
                <w:b/>
              </w:rPr>
              <w:t>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B7F500A" w14:textId="77777777" w:rsidR="00343D97" w:rsidRPr="004A241C" w:rsidRDefault="00343D97" w:rsidP="00115B6D">
            <w:pPr>
              <w:spacing w:after="0"/>
              <w:rPr>
                <w:bCs/>
              </w:rPr>
            </w:pPr>
            <w:r>
              <w:rPr>
                <w:bCs/>
              </w:rPr>
              <w:t>max. 120kWh/ročne</w:t>
            </w:r>
          </w:p>
        </w:tc>
        <w:tc>
          <w:tcPr>
            <w:tcW w:w="2913" w:type="dxa"/>
            <w:tcBorders>
              <w:top w:val="single" w:sz="4" w:space="0" w:color="auto"/>
              <w:left w:val="nil"/>
              <w:bottom w:val="single" w:sz="4" w:space="0" w:color="auto"/>
              <w:right w:val="single" w:sz="4" w:space="0" w:color="auto"/>
            </w:tcBorders>
            <w:vAlign w:val="center"/>
          </w:tcPr>
          <w:p w14:paraId="0E2E8BF1"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BB5D37" w14:textId="77777777" w:rsidR="00343D97" w:rsidRPr="004A241C" w:rsidRDefault="00343D97" w:rsidP="00662780">
            <w:pPr>
              <w:spacing w:after="0"/>
              <w:jc w:val="center"/>
              <w:rPr>
                <w:color w:val="000000"/>
              </w:rPr>
            </w:pPr>
            <w:r w:rsidRPr="004A241C">
              <w:rPr>
                <w:color w:val="000000"/>
              </w:rPr>
              <w:t>N/A</w:t>
            </w:r>
          </w:p>
        </w:tc>
      </w:tr>
      <w:tr w:rsidR="00343D97" w:rsidRPr="004A241C" w14:paraId="5256F451"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59D5A20" w14:textId="77777777" w:rsidR="00343D97" w:rsidRPr="007C37C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0976780" w14:textId="77777777" w:rsidR="00343D97" w:rsidRPr="004A241C" w:rsidRDefault="00343D97" w:rsidP="00115B6D">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1B6A663B"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E098E8" w14:textId="77777777" w:rsidR="00343D97" w:rsidRPr="004A241C" w:rsidRDefault="00343D97" w:rsidP="00662780">
            <w:pPr>
              <w:spacing w:after="0"/>
              <w:jc w:val="center"/>
              <w:rPr>
                <w:color w:val="000000"/>
              </w:rPr>
            </w:pPr>
            <w:r w:rsidRPr="004A241C">
              <w:rPr>
                <w:color w:val="000000"/>
              </w:rPr>
              <w:t>N/A</w:t>
            </w:r>
          </w:p>
        </w:tc>
      </w:tr>
      <w:tr w:rsidR="00343D97" w:rsidRPr="004A241C" w14:paraId="3E0C4700"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E7A0D0" w14:textId="77777777" w:rsidR="00343D97" w:rsidRPr="004A241C" w:rsidRDefault="00343D97" w:rsidP="00115B6D">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D114028" w14:textId="77777777" w:rsidR="00343D97" w:rsidRPr="004A241C" w:rsidRDefault="00343D97" w:rsidP="00115B6D">
            <w:pPr>
              <w:spacing w:after="0"/>
              <w:rPr>
                <w:bCs/>
                <w:color w:val="000000"/>
                <w:highlight w:val="yellow"/>
              </w:rPr>
            </w:pPr>
            <w:r w:rsidRPr="004A241C">
              <w:rPr>
                <w:bCs/>
              </w:rPr>
              <w:t xml:space="preserve">min. </w:t>
            </w:r>
            <w:r>
              <w:rPr>
                <w:bCs/>
              </w:rPr>
              <w:t>10hod.</w:t>
            </w:r>
          </w:p>
        </w:tc>
        <w:tc>
          <w:tcPr>
            <w:tcW w:w="2913" w:type="dxa"/>
            <w:tcBorders>
              <w:top w:val="single" w:sz="4" w:space="0" w:color="auto"/>
              <w:left w:val="nil"/>
              <w:bottom w:val="single" w:sz="4" w:space="0" w:color="auto"/>
              <w:right w:val="single" w:sz="4" w:space="0" w:color="auto"/>
            </w:tcBorders>
            <w:vAlign w:val="center"/>
          </w:tcPr>
          <w:p w14:paraId="69D6E3EB" w14:textId="77777777" w:rsidR="00343D97" w:rsidRPr="004A241C" w:rsidRDefault="00343D97" w:rsidP="00662780">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F2A0B5" w14:textId="77777777" w:rsidR="00343D97" w:rsidRPr="004A241C" w:rsidRDefault="00343D97" w:rsidP="00662780">
            <w:pPr>
              <w:spacing w:after="0"/>
              <w:jc w:val="center"/>
              <w:rPr>
                <w:color w:val="000000"/>
                <w:highlight w:val="yellow"/>
              </w:rPr>
            </w:pPr>
            <w:r w:rsidRPr="004A241C">
              <w:rPr>
                <w:color w:val="000000"/>
              </w:rPr>
              <w:t>N/A</w:t>
            </w:r>
          </w:p>
        </w:tc>
      </w:tr>
      <w:tr w:rsidR="00343D97" w:rsidRPr="004A241C" w14:paraId="175E7F8C"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0C9F97"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75366D5" w14:textId="77777777" w:rsidR="00343D97" w:rsidRPr="004A241C" w:rsidRDefault="00343D97" w:rsidP="00115B6D">
            <w:pPr>
              <w:spacing w:after="0"/>
            </w:pPr>
            <w:r w:rsidRPr="004A241C">
              <w:t xml:space="preserve">min. </w:t>
            </w:r>
            <w:r>
              <w:t>90</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759CC055" w14:textId="77777777" w:rsidR="00343D97" w:rsidRPr="004A241C" w:rsidRDefault="00343D97" w:rsidP="0066278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8B7D9C" w14:textId="77777777" w:rsidR="00343D97" w:rsidRPr="004A241C" w:rsidRDefault="00343D97" w:rsidP="00662780">
            <w:pPr>
              <w:spacing w:after="0"/>
              <w:jc w:val="center"/>
              <w:rPr>
                <w:color w:val="000000"/>
              </w:rPr>
            </w:pPr>
            <w:r w:rsidRPr="004A241C">
              <w:rPr>
                <w:color w:val="000000"/>
              </w:rPr>
              <w:t>N/A</w:t>
            </w:r>
          </w:p>
        </w:tc>
      </w:tr>
      <w:tr w:rsidR="00343D97" w:rsidRPr="004A241C" w14:paraId="265A1644" w14:textId="77777777" w:rsidTr="00343D9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F4FE857" w14:textId="77777777" w:rsidR="00343D97" w:rsidRPr="004A241C" w:rsidRDefault="00343D97" w:rsidP="00115B6D">
            <w:pPr>
              <w:spacing w:after="0"/>
              <w:rPr>
                <w:b/>
              </w:rPr>
            </w:pPr>
            <w:r>
              <w:rPr>
                <w:b/>
              </w:rPr>
              <w:t>Objem výparníka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7911A36" w14:textId="77777777" w:rsidR="00343D97" w:rsidRPr="004A241C" w:rsidRDefault="00343D97" w:rsidP="00115B6D">
            <w:pPr>
              <w:spacing w:after="0"/>
            </w:pPr>
            <w:r w:rsidRPr="004A241C">
              <w:t xml:space="preserve">min. </w:t>
            </w:r>
            <w:r>
              <w:t>13</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74A763D4" w14:textId="77777777" w:rsidR="00343D97" w:rsidRPr="004A241C" w:rsidRDefault="00343D97" w:rsidP="0066278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ADB087" w14:textId="77777777" w:rsidR="00343D97" w:rsidRPr="004A241C" w:rsidRDefault="00343D97" w:rsidP="00662780">
            <w:pPr>
              <w:spacing w:after="0"/>
              <w:jc w:val="center"/>
              <w:rPr>
                <w:color w:val="000000"/>
              </w:rPr>
            </w:pPr>
            <w:r w:rsidRPr="004A241C">
              <w:rPr>
                <w:color w:val="000000"/>
              </w:rPr>
              <w:t>N/A</w:t>
            </w:r>
          </w:p>
        </w:tc>
      </w:tr>
      <w:tr w:rsidR="00343D97" w:rsidRPr="004A241C" w14:paraId="2588C7A8" w14:textId="77777777" w:rsidTr="00343D9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1505C5" w14:textId="77777777" w:rsidR="00343D97" w:rsidRDefault="00343D97" w:rsidP="00115B6D">
            <w:pPr>
              <w:spacing w:after="0"/>
              <w:rPr>
                <w:b/>
                <w:color w:val="000000" w:themeColor="text1"/>
              </w:rPr>
            </w:pPr>
            <w:r>
              <w:rPr>
                <w:b/>
                <w:color w:val="000000" w:themeColor="text1"/>
              </w:rPr>
              <w:t>Rozmer</w:t>
            </w:r>
          </w:p>
          <w:p w14:paraId="668B32F3"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2E930F" w14:textId="77777777" w:rsidR="00343D97" w:rsidRDefault="00343D97" w:rsidP="00115B6D">
            <w:pPr>
              <w:spacing w:after="0"/>
              <w:rPr>
                <w:color w:val="000000" w:themeColor="text1"/>
              </w:rPr>
            </w:pPr>
            <w:r>
              <w:rPr>
                <w:color w:val="000000" w:themeColor="text1"/>
              </w:rPr>
              <w:t>Výška max. 90 cm</w:t>
            </w:r>
          </w:p>
          <w:p w14:paraId="66CC66D0"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60 cm</w:t>
            </w:r>
          </w:p>
          <w:p w14:paraId="4A911486" w14:textId="77777777" w:rsidR="00343D97" w:rsidRPr="004A241C" w:rsidRDefault="00343D97" w:rsidP="00115B6D">
            <w:pPr>
              <w:spacing w:after="0"/>
              <w:rPr>
                <w:color w:val="000000" w:themeColor="text1"/>
                <w:highlight w:val="yellow"/>
              </w:rPr>
            </w:pPr>
            <w:r w:rsidRPr="00EA1926">
              <w:rPr>
                <w:color w:val="000000" w:themeColor="text1"/>
              </w:rPr>
              <w:t xml:space="preserve">Hĺbka max. </w:t>
            </w:r>
            <w:r>
              <w:rPr>
                <w:color w:val="000000" w:themeColor="text1"/>
              </w:rPr>
              <w:t>60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3ACD4627" w14:textId="77777777" w:rsidR="00343D97" w:rsidRPr="004A241C" w:rsidRDefault="00343D97" w:rsidP="00662780">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09081A" w14:textId="77777777" w:rsidR="00343D97" w:rsidRPr="004A241C" w:rsidRDefault="00343D97" w:rsidP="00662780">
            <w:pPr>
              <w:spacing w:after="0"/>
              <w:jc w:val="center"/>
              <w:rPr>
                <w:color w:val="000000"/>
              </w:rPr>
            </w:pPr>
            <w:r w:rsidRPr="004A241C">
              <w:rPr>
                <w:color w:val="000000"/>
              </w:rPr>
              <w:t>N/A</w:t>
            </w:r>
          </w:p>
        </w:tc>
      </w:tr>
      <w:tr w:rsidR="00343D97" w:rsidRPr="004A241C" w14:paraId="3D5606FF" w14:textId="77777777" w:rsidTr="00343D97">
        <w:trPr>
          <w:trHeight w:hRule="exact" w:val="2133"/>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603567"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ED5AD5" w14:textId="77777777" w:rsidR="00343D97" w:rsidRDefault="00343D97" w:rsidP="00115B6D">
            <w:pPr>
              <w:spacing w:after="0"/>
              <w:rPr>
                <w:color w:val="000000" w:themeColor="text1"/>
              </w:rPr>
            </w:pPr>
            <w:r>
              <w:rPr>
                <w:color w:val="000000" w:themeColor="text1"/>
              </w:rPr>
              <w:t>Zameniteľné otváranie dverí</w:t>
            </w:r>
          </w:p>
          <w:p w14:paraId="20C24984" w14:textId="77777777" w:rsidR="00343D97" w:rsidRDefault="00343D97" w:rsidP="00115B6D">
            <w:pPr>
              <w:spacing w:after="0"/>
              <w:rPr>
                <w:color w:val="000000" w:themeColor="text1"/>
              </w:rPr>
            </w:pPr>
            <w:r w:rsidRPr="006A03B6">
              <w:rPr>
                <w:color w:val="000000" w:themeColor="text1"/>
              </w:rPr>
              <w:t>LED osvetlenie</w:t>
            </w:r>
          </w:p>
          <w:p w14:paraId="588AFFE7" w14:textId="77777777" w:rsidR="00343D97" w:rsidRDefault="00343D97" w:rsidP="00115B6D">
            <w:pPr>
              <w:spacing w:after="0"/>
              <w:rPr>
                <w:color w:val="000000" w:themeColor="text1"/>
              </w:rPr>
            </w:pPr>
            <w:r>
              <w:rPr>
                <w:color w:val="000000" w:themeColor="text1"/>
              </w:rPr>
              <w:t>Zásuvka na zeleninu</w:t>
            </w:r>
          </w:p>
          <w:p w14:paraId="67882E89" w14:textId="77777777" w:rsidR="00343D97" w:rsidRPr="004A241C" w:rsidRDefault="00343D97" w:rsidP="00E51134">
            <w:pPr>
              <w:spacing w:after="0"/>
              <w:contextualSpacing/>
              <w:rPr>
                <w:color w:val="000000" w:themeColor="text1"/>
              </w:rPr>
            </w:pPr>
            <w:r>
              <w:rPr>
                <w:color w:val="000000" w:themeColor="text1"/>
              </w:rPr>
              <w:t>Priehradka na fľaše</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E6E3401" w14:textId="77777777" w:rsidR="00343D97" w:rsidRPr="004A241C" w:rsidRDefault="00343D97" w:rsidP="00662780">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4CDFC55" w14:textId="77777777" w:rsidR="00343D97" w:rsidRPr="004A241C" w:rsidRDefault="00343D97" w:rsidP="00662780">
            <w:pPr>
              <w:spacing w:after="0"/>
              <w:jc w:val="center"/>
              <w:rPr>
                <w:i/>
                <w:color w:val="FF0000"/>
              </w:rPr>
            </w:pPr>
            <w:r w:rsidRPr="004A241C">
              <w:rPr>
                <w:i/>
                <w:color w:val="FF0000"/>
              </w:rPr>
              <w:t>(doplní uchádzač)</w:t>
            </w:r>
          </w:p>
        </w:tc>
      </w:tr>
      <w:tr w:rsidR="00343D97" w:rsidRPr="004A241C" w14:paraId="14DC85F8" w14:textId="77777777" w:rsidTr="00E51134">
        <w:trPr>
          <w:trHeight w:val="70"/>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572E5E" w14:textId="77777777" w:rsidR="00343D97" w:rsidRDefault="00343D97" w:rsidP="00115B6D">
            <w:pPr>
              <w:spacing w:after="0"/>
              <w:rPr>
                <w:b/>
                <w:color w:val="000000" w:themeColor="text1"/>
              </w:rPr>
            </w:pPr>
            <w:r>
              <w:rPr>
                <w:b/>
                <w:color w:val="000000" w:themeColor="text1"/>
              </w:rPr>
              <w:lastRenderedPageBreak/>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9A9BCC" w14:textId="77777777" w:rsidR="00343D97" w:rsidRDefault="00343D97" w:rsidP="00115B6D">
            <w:pPr>
              <w:spacing w:after="0"/>
              <w:rPr>
                <w:color w:val="000000" w:themeColor="text1"/>
              </w:rPr>
            </w:pPr>
            <w:r>
              <w:rPr>
                <w:color w:val="000000" w:themeColor="text1"/>
              </w:rPr>
              <w:t>min. 2  police</w:t>
            </w:r>
          </w:p>
        </w:tc>
        <w:tc>
          <w:tcPr>
            <w:tcW w:w="2913" w:type="dxa"/>
            <w:tcBorders>
              <w:top w:val="single" w:sz="4" w:space="0" w:color="auto"/>
              <w:left w:val="nil"/>
              <w:bottom w:val="single" w:sz="4" w:space="0" w:color="auto"/>
              <w:right w:val="single" w:sz="4" w:space="0" w:color="auto"/>
            </w:tcBorders>
            <w:vAlign w:val="center"/>
          </w:tcPr>
          <w:p w14:paraId="4D57BE2B" w14:textId="77777777" w:rsidR="00343D97" w:rsidRPr="004A241C" w:rsidRDefault="00343D97" w:rsidP="00662780">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276864" w14:textId="77777777" w:rsidR="00343D97" w:rsidRPr="004A241C" w:rsidRDefault="00343D97" w:rsidP="00662780">
            <w:pPr>
              <w:spacing w:after="0"/>
              <w:jc w:val="center"/>
              <w:rPr>
                <w:color w:val="000000"/>
              </w:rPr>
            </w:pPr>
            <w:r w:rsidRPr="004A241C">
              <w:rPr>
                <w:color w:val="000000"/>
              </w:rPr>
              <w:t>N/A</w:t>
            </w:r>
          </w:p>
        </w:tc>
      </w:tr>
      <w:tr w:rsidR="00343D97" w:rsidRPr="004A241C" w14:paraId="21825FD1" w14:textId="77777777" w:rsidTr="00343D97">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0C3310" w14:textId="77777777" w:rsidR="00343D97" w:rsidRDefault="00343D97" w:rsidP="00115B6D">
            <w:pPr>
              <w:spacing w:after="0"/>
              <w:rPr>
                <w:b/>
                <w:color w:val="000000" w:themeColor="text1"/>
              </w:rPr>
            </w:pPr>
            <w:r>
              <w:rPr>
                <w:b/>
                <w:color w:val="000000" w:themeColor="text1"/>
              </w:rPr>
              <w:t>Priehradky vo dverách</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E0FE0F3" w14:textId="77777777" w:rsidR="00343D97" w:rsidRPr="006A03B6" w:rsidRDefault="00343D97" w:rsidP="00115B6D">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5235B918" w14:textId="77777777" w:rsidR="00343D97" w:rsidRPr="004A241C" w:rsidRDefault="00343D97" w:rsidP="00662780">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20AC05B" w14:textId="77777777" w:rsidR="00343D97" w:rsidRPr="004A241C" w:rsidRDefault="00343D97" w:rsidP="00662780">
            <w:pPr>
              <w:spacing w:after="0"/>
              <w:jc w:val="center"/>
              <w:rPr>
                <w:i/>
                <w:color w:val="FF0000"/>
              </w:rPr>
            </w:pPr>
            <w:r w:rsidRPr="004A241C">
              <w:rPr>
                <w:color w:val="000000"/>
              </w:rPr>
              <w:t>N/A</w:t>
            </w:r>
          </w:p>
        </w:tc>
      </w:tr>
      <w:tr w:rsidR="00343D97" w:rsidRPr="004A241C" w14:paraId="22C4BF94" w14:textId="77777777" w:rsidTr="00343D97">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A2990A"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D5CC60"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0E8479" w14:textId="77777777" w:rsidR="00343D97" w:rsidRPr="004A241C" w:rsidRDefault="00343D97" w:rsidP="00662780">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5FCEAB4" w14:textId="77777777" w:rsidR="00343D97" w:rsidRPr="004A241C" w:rsidRDefault="00343D97" w:rsidP="00662780">
            <w:pPr>
              <w:spacing w:after="0"/>
              <w:jc w:val="center"/>
              <w:rPr>
                <w:color w:val="000000"/>
              </w:rPr>
            </w:pPr>
            <w:r w:rsidRPr="004A241C">
              <w:rPr>
                <w:i/>
                <w:color w:val="FF0000"/>
              </w:rPr>
              <w:t>(doplní uchádzač)</w:t>
            </w:r>
          </w:p>
        </w:tc>
      </w:tr>
      <w:tr w:rsidR="00343D97" w:rsidRPr="004A241C" w14:paraId="1515F328" w14:textId="77777777" w:rsidTr="00343D97">
        <w:trPr>
          <w:trHeight w:val="27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64F7A"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53FCCC" w14:textId="77777777" w:rsidR="00343D97" w:rsidRPr="004A241C" w:rsidRDefault="00343D97" w:rsidP="00662780">
            <w:pPr>
              <w:spacing w:after="0"/>
              <w:jc w:val="center"/>
              <w:rPr>
                <w:b/>
                <w:color w:val="000000"/>
                <w:highlight w:val="yellow"/>
              </w:rPr>
            </w:pPr>
            <w:r w:rsidRPr="004A241C">
              <w:rPr>
                <w:i/>
                <w:color w:val="FF0000"/>
              </w:rPr>
              <w:t>(doplní uchádzač)</w:t>
            </w:r>
          </w:p>
        </w:tc>
      </w:tr>
      <w:tr w:rsidR="00343D97" w:rsidRPr="004A241C" w14:paraId="5785DE5E" w14:textId="77777777" w:rsidTr="00343D97">
        <w:trPr>
          <w:trHeight w:val="278"/>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1DFF3B"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7D528AA" w14:textId="77777777" w:rsidR="00343D97" w:rsidRPr="004A241C" w:rsidRDefault="00343D97" w:rsidP="00662780">
            <w:pPr>
              <w:spacing w:after="0"/>
              <w:jc w:val="center"/>
              <w:rPr>
                <w:b/>
                <w:color w:val="000000"/>
                <w:highlight w:val="yellow"/>
              </w:rPr>
            </w:pPr>
            <w:r w:rsidRPr="004A241C">
              <w:rPr>
                <w:i/>
                <w:color w:val="FF0000"/>
              </w:rPr>
              <w:t>(doplní uchádzač)</w:t>
            </w:r>
          </w:p>
        </w:tc>
      </w:tr>
    </w:tbl>
    <w:p w14:paraId="4352493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4E42C0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CE8FFA"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D7645FB" w14:textId="77777777" w:rsidR="00343D97" w:rsidRPr="004A241C" w:rsidRDefault="00343D97" w:rsidP="003061F8">
            <w:pPr>
              <w:jc w:val="center"/>
              <w:rPr>
                <w:b/>
              </w:rPr>
            </w:pPr>
            <w:r w:rsidRPr="004A241C">
              <w:rPr>
                <w:b/>
              </w:rPr>
              <w:t>Vlastný návrh plnenia</w:t>
            </w:r>
          </w:p>
          <w:p w14:paraId="3D67980F" w14:textId="77777777" w:rsidR="00343D97" w:rsidRPr="004A241C" w:rsidRDefault="00343D97" w:rsidP="003061F8">
            <w:pPr>
              <w:jc w:val="center"/>
              <w:rPr>
                <w:bCs/>
                <w:color w:val="000000"/>
              </w:rPr>
            </w:pPr>
            <w:r w:rsidRPr="004A241C">
              <w:rPr>
                <w:bCs/>
                <w:color w:val="000000"/>
              </w:rPr>
              <w:t>(doplní uchádzač)</w:t>
            </w:r>
          </w:p>
          <w:p w14:paraId="4A414440"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B50B9B6" w14:textId="77777777" w:rsidTr="00662780">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151EC5" w14:textId="76A3B447" w:rsidR="00343D97" w:rsidRPr="00662780" w:rsidRDefault="00343D97" w:rsidP="003061F8">
            <w:pPr>
              <w:rPr>
                <w:b/>
                <w:bCs/>
                <w:color w:val="000000"/>
              </w:rPr>
            </w:pPr>
            <w:r w:rsidRPr="004A241C">
              <w:rPr>
                <w:b/>
                <w:bCs/>
                <w:color w:val="000000"/>
              </w:rPr>
              <w:t xml:space="preserve">Položka č. </w:t>
            </w:r>
            <w:r>
              <w:rPr>
                <w:b/>
                <w:bCs/>
                <w:color w:val="000000"/>
              </w:rPr>
              <w:t>2</w:t>
            </w:r>
            <w:r w:rsidRPr="004A241C">
              <w:rPr>
                <w:b/>
                <w:bCs/>
                <w:color w:val="000000"/>
              </w:rPr>
              <w:t xml:space="preserve"> – </w:t>
            </w:r>
            <w:r w:rsidR="00662780">
              <w:rPr>
                <w:b/>
                <w:bCs/>
                <w:color w:val="000000"/>
              </w:rPr>
              <w:t>Chladnička pultová (malá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44A0FE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851204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A78C21A" w14:textId="77777777" w:rsidTr="00662780">
        <w:trPr>
          <w:trHeight w:val="23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2F1342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6A0551" w14:textId="77777777" w:rsidR="00343D97" w:rsidRPr="004A241C" w:rsidRDefault="00343D97" w:rsidP="003061F8">
            <w:pPr>
              <w:rPr>
                <w:b/>
                <w:color w:val="000000"/>
              </w:rPr>
            </w:pPr>
            <w:r>
              <w:rPr>
                <w:b/>
                <w:color w:val="000000"/>
              </w:rPr>
              <w:t>54</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05AF62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A11393" w14:textId="77777777" w:rsidR="00343D97" w:rsidRPr="004A241C" w:rsidRDefault="00343D97" w:rsidP="003061F8">
            <w:pPr>
              <w:jc w:val="center"/>
              <w:rPr>
                <w:b/>
                <w:bCs/>
                <w:color w:val="000000"/>
                <w:highlight w:val="yellow"/>
              </w:rPr>
            </w:pPr>
          </w:p>
        </w:tc>
      </w:tr>
      <w:tr w:rsidR="00343D97" w:rsidRPr="004A241C" w14:paraId="623EF6EC" w14:textId="77777777" w:rsidTr="00C6322B">
        <w:trPr>
          <w:trHeight w:val="233"/>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B1D2F" w14:textId="77777777" w:rsidR="00343D97" w:rsidRPr="004A241C" w:rsidRDefault="00343D97" w:rsidP="00115B6D">
            <w:pPr>
              <w:spacing w:after="0"/>
              <w:rPr>
                <w:b/>
                <w:bCs/>
                <w:color w:val="000000"/>
              </w:rPr>
            </w:pPr>
            <w:r>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5B87B1" w14:textId="77777777" w:rsidR="00343D97" w:rsidRPr="004A241C" w:rsidRDefault="00343D97" w:rsidP="00115B6D">
            <w:pPr>
              <w:spacing w:after="0"/>
              <w:rPr>
                <w:color w:val="000000"/>
              </w:rPr>
            </w:pPr>
            <w:r w:rsidRPr="004A241C">
              <w:rPr>
                <w:color w:val="000000"/>
              </w:rPr>
              <w:t xml:space="preserve">min. </w:t>
            </w:r>
            <w:r>
              <w:rPr>
                <w:color w:val="000000"/>
              </w:rPr>
              <w:t>E</w:t>
            </w:r>
          </w:p>
        </w:tc>
        <w:tc>
          <w:tcPr>
            <w:tcW w:w="2913" w:type="dxa"/>
            <w:tcBorders>
              <w:top w:val="single" w:sz="4" w:space="0" w:color="auto"/>
              <w:left w:val="nil"/>
              <w:bottom w:val="single" w:sz="4" w:space="0" w:color="auto"/>
              <w:right w:val="single" w:sz="4" w:space="0" w:color="auto"/>
            </w:tcBorders>
            <w:vAlign w:val="center"/>
          </w:tcPr>
          <w:p w14:paraId="00714F32"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F7E5FE" w14:textId="77777777" w:rsidR="00343D97" w:rsidRPr="004A241C" w:rsidRDefault="00343D97" w:rsidP="00115B6D">
            <w:pPr>
              <w:spacing w:after="0"/>
              <w:jc w:val="center"/>
              <w:rPr>
                <w:color w:val="000000"/>
              </w:rPr>
            </w:pPr>
            <w:r w:rsidRPr="004A241C">
              <w:rPr>
                <w:color w:val="000000"/>
              </w:rPr>
              <w:t>N/A</w:t>
            </w:r>
          </w:p>
        </w:tc>
      </w:tr>
      <w:tr w:rsidR="00343D97" w:rsidRPr="004A241C" w14:paraId="168E6A4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493A32D" w14:textId="366D2B1D" w:rsidR="00343D97" w:rsidRDefault="00662780" w:rsidP="00115B6D">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EE7B2A3" w14:textId="77777777" w:rsidR="00343D97" w:rsidRPr="004A241C" w:rsidRDefault="00343D97" w:rsidP="00115B6D">
            <w:pPr>
              <w:spacing w:after="0"/>
            </w:pPr>
            <w:r>
              <w:rPr>
                <w:bCs/>
              </w:rPr>
              <w:t>max. 90kWh/ročne</w:t>
            </w:r>
          </w:p>
        </w:tc>
        <w:tc>
          <w:tcPr>
            <w:tcW w:w="2913" w:type="dxa"/>
            <w:tcBorders>
              <w:top w:val="single" w:sz="4" w:space="0" w:color="auto"/>
              <w:left w:val="nil"/>
              <w:bottom w:val="single" w:sz="4" w:space="0" w:color="auto"/>
              <w:right w:val="single" w:sz="4" w:space="0" w:color="auto"/>
            </w:tcBorders>
            <w:vAlign w:val="center"/>
          </w:tcPr>
          <w:p w14:paraId="29BD0762"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3D11138" w14:textId="77777777" w:rsidR="00343D97" w:rsidRPr="004A241C" w:rsidRDefault="00343D97" w:rsidP="00115B6D">
            <w:pPr>
              <w:spacing w:after="0"/>
              <w:jc w:val="center"/>
              <w:rPr>
                <w:color w:val="000000"/>
              </w:rPr>
            </w:pPr>
            <w:r w:rsidRPr="004A241C">
              <w:rPr>
                <w:color w:val="000000"/>
              </w:rPr>
              <w:t>N/A</w:t>
            </w:r>
          </w:p>
        </w:tc>
      </w:tr>
      <w:tr w:rsidR="00343D97" w:rsidRPr="004A241C" w14:paraId="2858FA88"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0903D4C" w14:textId="77777777" w:rsidR="00343D9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88C7116" w14:textId="77777777" w:rsidR="00343D97" w:rsidRPr="004A241C" w:rsidRDefault="00343D97" w:rsidP="00115B6D">
            <w:pPr>
              <w:spacing w:after="0"/>
            </w:pPr>
            <w:r>
              <w:rPr>
                <w:bCs/>
              </w:rPr>
              <w:t>max. 41dB</w:t>
            </w:r>
          </w:p>
        </w:tc>
        <w:tc>
          <w:tcPr>
            <w:tcW w:w="2913" w:type="dxa"/>
            <w:tcBorders>
              <w:top w:val="single" w:sz="4" w:space="0" w:color="auto"/>
              <w:left w:val="nil"/>
              <w:bottom w:val="single" w:sz="4" w:space="0" w:color="auto"/>
              <w:right w:val="single" w:sz="4" w:space="0" w:color="auto"/>
            </w:tcBorders>
            <w:vAlign w:val="center"/>
          </w:tcPr>
          <w:p w14:paraId="6EDB4928"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928082" w14:textId="77777777" w:rsidR="00343D97" w:rsidRPr="004A241C" w:rsidRDefault="00343D97" w:rsidP="00115B6D">
            <w:pPr>
              <w:spacing w:after="0"/>
              <w:jc w:val="center"/>
              <w:rPr>
                <w:color w:val="000000"/>
              </w:rPr>
            </w:pPr>
            <w:r w:rsidRPr="004A241C">
              <w:rPr>
                <w:color w:val="000000"/>
              </w:rPr>
              <w:t>N/A</w:t>
            </w:r>
          </w:p>
        </w:tc>
      </w:tr>
      <w:tr w:rsidR="00343D97" w:rsidRPr="004A241C" w14:paraId="61880A1D"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8FFE42"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1A156C" w14:textId="77777777" w:rsidR="00343D97" w:rsidRPr="004A241C" w:rsidRDefault="00343D97" w:rsidP="00115B6D">
            <w:pPr>
              <w:spacing w:after="0"/>
            </w:pPr>
            <w:r w:rsidRPr="004A241C">
              <w:t xml:space="preserve">min. </w:t>
            </w:r>
            <w:r>
              <w:t>40</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4EB4BC5B"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AACD06" w14:textId="77777777" w:rsidR="00343D97" w:rsidRPr="004A241C" w:rsidRDefault="00343D97" w:rsidP="00115B6D">
            <w:pPr>
              <w:spacing w:after="0"/>
              <w:jc w:val="center"/>
              <w:rPr>
                <w:color w:val="000000"/>
              </w:rPr>
            </w:pPr>
            <w:r w:rsidRPr="004A241C">
              <w:rPr>
                <w:color w:val="000000"/>
              </w:rPr>
              <w:t>N/A</w:t>
            </w:r>
          </w:p>
        </w:tc>
      </w:tr>
      <w:tr w:rsidR="00343D97" w:rsidRPr="004A241C" w14:paraId="79346DA5"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8D772" w14:textId="77777777" w:rsidR="00343D97" w:rsidRDefault="00343D97" w:rsidP="00115B6D">
            <w:pPr>
              <w:spacing w:after="0"/>
              <w:rPr>
                <w:b/>
                <w:color w:val="000000" w:themeColor="text1"/>
              </w:rPr>
            </w:pPr>
            <w:r>
              <w:rPr>
                <w:b/>
                <w:color w:val="000000" w:themeColor="text1"/>
              </w:rPr>
              <w:t>Rozmer</w:t>
            </w:r>
          </w:p>
          <w:p w14:paraId="776E133E"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E521C4" w14:textId="77777777" w:rsidR="00343D97" w:rsidRDefault="00343D97" w:rsidP="00115B6D">
            <w:pPr>
              <w:spacing w:after="0"/>
              <w:rPr>
                <w:color w:val="000000" w:themeColor="text1"/>
              </w:rPr>
            </w:pPr>
            <w:r>
              <w:rPr>
                <w:color w:val="000000" w:themeColor="text1"/>
              </w:rPr>
              <w:t>Výška max. 57 cm</w:t>
            </w:r>
          </w:p>
          <w:p w14:paraId="754D39EF"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50 cm</w:t>
            </w:r>
          </w:p>
          <w:p w14:paraId="2EB48EF2" w14:textId="77777777" w:rsidR="00343D97" w:rsidRPr="004A241C" w:rsidRDefault="00343D97" w:rsidP="00115B6D">
            <w:pPr>
              <w:spacing w:after="0"/>
              <w:rPr>
                <w:color w:val="000000" w:themeColor="text1"/>
                <w:highlight w:val="yellow"/>
              </w:rPr>
            </w:pPr>
            <w:r w:rsidRPr="00EA1926">
              <w:rPr>
                <w:color w:val="000000" w:themeColor="text1"/>
              </w:rPr>
              <w:t>Hĺbka max. 5</w:t>
            </w:r>
            <w:r>
              <w:rPr>
                <w:color w:val="000000" w:themeColor="text1"/>
              </w:rPr>
              <w:t>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5FDC9CF9" w14:textId="77777777" w:rsidR="00343D97" w:rsidRPr="004A241C" w:rsidRDefault="00343D97" w:rsidP="00115B6D">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7EEC1A" w14:textId="77777777" w:rsidR="00343D97" w:rsidRPr="004A241C" w:rsidRDefault="00343D97" w:rsidP="00115B6D">
            <w:pPr>
              <w:spacing w:after="0"/>
              <w:jc w:val="center"/>
              <w:rPr>
                <w:color w:val="000000"/>
              </w:rPr>
            </w:pPr>
            <w:r w:rsidRPr="004A241C">
              <w:rPr>
                <w:color w:val="000000"/>
              </w:rPr>
              <w:t>N/A</w:t>
            </w:r>
          </w:p>
        </w:tc>
      </w:tr>
      <w:tr w:rsidR="00343D97" w:rsidRPr="004A241C" w14:paraId="7C45B8C1"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5F48BA"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75F617" w14:textId="77777777" w:rsidR="00343D97" w:rsidRDefault="00343D97" w:rsidP="00115B6D">
            <w:pPr>
              <w:spacing w:after="0"/>
              <w:rPr>
                <w:color w:val="000000" w:themeColor="text1"/>
              </w:rPr>
            </w:pPr>
            <w:r>
              <w:rPr>
                <w:color w:val="000000" w:themeColor="text1"/>
              </w:rPr>
              <w:t>Zameniteľné otváranie dverí</w:t>
            </w:r>
          </w:p>
          <w:p w14:paraId="656EA732" w14:textId="77777777" w:rsidR="00343D97" w:rsidRDefault="00343D97" w:rsidP="00115B6D">
            <w:pPr>
              <w:spacing w:after="0"/>
              <w:rPr>
                <w:color w:val="000000" w:themeColor="text1"/>
              </w:rPr>
            </w:pPr>
            <w:r w:rsidRPr="006A03B6">
              <w:rPr>
                <w:color w:val="000000" w:themeColor="text1"/>
              </w:rPr>
              <w:t>LED osvetlenie</w:t>
            </w:r>
          </w:p>
          <w:p w14:paraId="61111702" w14:textId="77777777" w:rsidR="00343D97" w:rsidRPr="004A241C" w:rsidRDefault="00343D97" w:rsidP="00115B6D">
            <w:pPr>
              <w:spacing w:after="0"/>
              <w:rPr>
                <w:color w:val="000000" w:themeColor="text1"/>
              </w:rPr>
            </w:pPr>
            <w:r>
              <w:rPr>
                <w:color w:val="000000" w:themeColor="text1"/>
              </w:rPr>
              <w:t>Priehradka na fľaše</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AC8C81" w14:textId="77777777" w:rsidR="00343D97" w:rsidRPr="004A241C" w:rsidRDefault="00343D97" w:rsidP="00115B6D">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1971677" w14:textId="77777777" w:rsidR="00343D97" w:rsidRPr="004A241C" w:rsidRDefault="00343D97" w:rsidP="00115B6D">
            <w:pPr>
              <w:spacing w:after="0"/>
              <w:jc w:val="center"/>
              <w:rPr>
                <w:i/>
                <w:color w:val="FF0000"/>
              </w:rPr>
            </w:pPr>
            <w:r w:rsidRPr="004A241C">
              <w:rPr>
                <w:i/>
                <w:color w:val="FF0000"/>
              </w:rPr>
              <w:t>(doplní uchádzač)</w:t>
            </w:r>
          </w:p>
        </w:tc>
      </w:tr>
      <w:tr w:rsidR="00343D97" w:rsidRPr="004A241C" w14:paraId="6E1BCC7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CDC90A" w14:textId="77777777" w:rsidR="00343D97" w:rsidRDefault="00343D97" w:rsidP="00115B6D">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A6411B" w14:textId="77777777" w:rsidR="00343D97" w:rsidRDefault="00343D97" w:rsidP="00115B6D">
            <w:pPr>
              <w:spacing w:after="0"/>
              <w:rPr>
                <w:color w:val="000000" w:themeColor="text1"/>
              </w:rPr>
            </w:pPr>
            <w:r>
              <w:rPr>
                <w:color w:val="000000" w:themeColor="text1"/>
              </w:rPr>
              <w:t>min. 1  polica</w:t>
            </w:r>
          </w:p>
        </w:tc>
        <w:tc>
          <w:tcPr>
            <w:tcW w:w="2913" w:type="dxa"/>
            <w:tcBorders>
              <w:top w:val="single" w:sz="4" w:space="0" w:color="auto"/>
              <w:left w:val="nil"/>
              <w:bottom w:val="single" w:sz="4" w:space="0" w:color="auto"/>
              <w:right w:val="single" w:sz="4" w:space="0" w:color="auto"/>
            </w:tcBorders>
            <w:vAlign w:val="center"/>
          </w:tcPr>
          <w:p w14:paraId="331C4C53"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A8E9BC" w14:textId="77777777" w:rsidR="00343D97" w:rsidRPr="004A241C" w:rsidRDefault="00343D97" w:rsidP="00115B6D">
            <w:pPr>
              <w:spacing w:after="0"/>
              <w:jc w:val="center"/>
              <w:rPr>
                <w:i/>
                <w:color w:val="FF0000"/>
              </w:rPr>
            </w:pPr>
            <w:r w:rsidRPr="004A241C">
              <w:rPr>
                <w:color w:val="000000"/>
              </w:rPr>
              <w:t>N/A</w:t>
            </w:r>
          </w:p>
        </w:tc>
      </w:tr>
      <w:tr w:rsidR="00343D97" w:rsidRPr="004A241C" w14:paraId="307FB5F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055D6" w14:textId="77777777" w:rsidR="00343D97" w:rsidRDefault="00343D97" w:rsidP="00115B6D">
            <w:pPr>
              <w:spacing w:after="0"/>
              <w:rPr>
                <w:b/>
                <w:color w:val="000000" w:themeColor="text1"/>
              </w:rPr>
            </w:pPr>
            <w:r>
              <w:rPr>
                <w:b/>
                <w:color w:val="000000" w:themeColor="text1"/>
              </w:rPr>
              <w:t>Priehradky vo dverách</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9D3C6" w14:textId="77777777" w:rsidR="00343D97" w:rsidRDefault="00343D97" w:rsidP="00115B6D">
            <w:pPr>
              <w:spacing w:after="0"/>
              <w:rPr>
                <w:color w:val="000000" w:themeColor="text1"/>
              </w:rPr>
            </w:pPr>
            <w:r>
              <w:rPr>
                <w:color w:val="000000" w:themeColor="text1"/>
              </w:rPr>
              <w:t>min. 1  priehradka</w:t>
            </w:r>
          </w:p>
        </w:tc>
        <w:tc>
          <w:tcPr>
            <w:tcW w:w="2913" w:type="dxa"/>
            <w:tcBorders>
              <w:top w:val="single" w:sz="4" w:space="0" w:color="auto"/>
              <w:left w:val="nil"/>
              <w:bottom w:val="single" w:sz="4" w:space="0" w:color="auto"/>
              <w:right w:val="single" w:sz="4" w:space="0" w:color="auto"/>
            </w:tcBorders>
            <w:vAlign w:val="center"/>
          </w:tcPr>
          <w:p w14:paraId="07EE3564"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882E45D" w14:textId="77777777" w:rsidR="00343D97" w:rsidRPr="004A241C" w:rsidRDefault="00343D97" w:rsidP="00115B6D">
            <w:pPr>
              <w:spacing w:after="0"/>
              <w:jc w:val="center"/>
              <w:rPr>
                <w:i/>
                <w:color w:val="FF0000"/>
              </w:rPr>
            </w:pPr>
            <w:r w:rsidRPr="004A241C">
              <w:rPr>
                <w:color w:val="000000"/>
              </w:rPr>
              <w:t>N/A</w:t>
            </w:r>
          </w:p>
        </w:tc>
      </w:tr>
      <w:tr w:rsidR="00343D97" w:rsidRPr="004A241C" w14:paraId="27D552BA"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750AC4"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B2ADDF7"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69221A1" w14:textId="77777777" w:rsidR="00343D97" w:rsidRPr="004A241C" w:rsidRDefault="00343D97" w:rsidP="00115B6D">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F20C93E" w14:textId="77777777" w:rsidR="00343D97" w:rsidRPr="004A241C" w:rsidRDefault="00343D97" w:rsidP="00115B6D">
            <w:pPr>
              <w:spacing w:after="0"/>
              <w:jc w:val="center"/>
              <w:rPr>
                <w:color w:val="000000"/>
              </w:rPr>
            </w:pPr>
            <w:r w:rsidRPr="004A241C">
              <w:rPr>
                <w:i/>
                <w:color w:val="FF0000"/>
              </w:rPr>
              <w:t>(doplní uchádzač)</w:t>
            </w:r>
          </w:p>
        </w:tc>
      </w:tr>
      <w:tr w:rsidR="00343D97" w:rsidRPr="004A241C" w14:paraId="24220C3C" w14:textId="77777777" w:rsidTr="00C6322B">
        <w:trPr>
          <w:trHeight w:val="26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35F25"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0F5E368" w14:textId="77777777" w:rsidR="00343D97" w:rsidRPr="004A241C" w:rsidRDefault="00343D97" w:rsidP="00115B6D">
            <w:pPr>
              <w:spacing w:after="0"/>
              <w:jc w:val="center"/>
              <w:rPr>
                <w:b/>
                <w:color w:val="000000"/>
                <w:highlight w:val="yellow"/>
              </w:rPr>
            </w:pPr>
            <w:r w:rsidRPr="004A241C">
              <w:rPr>
                <w:i/>
                <w:color w:val="FF0000"/>
              </w:rPr>
              <w:t>(doplní uchádzač)</w:t>
            </w:r>
          </w:p>
        </w:tc>
      </w:tr>
      <w:tr w:rsidR="00343D97" w:rsidRPr="004A241C" w14:paraId="75FBA462" w14:textId="77777777" w:rsidTr="00C6322B">
        <w:trPr>
          <w:trHeight w:val="25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C3296"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56D87B3" w14:textId="77777777" w:rsidR="00343D97" w:rsidRPr="004A241C" w:rsidRDefault="00343D97" w:rsidP="00115B6D">
            <w:pPr>
              <w:spacing w:after="0"/>
              <w:jc w:val="center"/>
              <w:rPr>
                <w:b/>
                <w:color w:val="000000"/>
                <w:highlight w:val="yellow"/>
              </w:rPr>
            </w:pPr>
            <w:r w:rsidRPr="004A241C">
              <w:rPr>
                <w:i/>
                <w:color w:val="FF0000"/>
              </w:rPr>
              <w:t>(doplní uchádzač)</w:t>
            </w:r>
          </w:p>
        </w:tc>
      </w:tr>
    </w:tbl>
    <w:p w14:paraId="51DE32F2"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150E38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5544C1"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63B8DF5" w14:textId="77777777" w:rsidR="00343D97" w:rsidRPr="004A241C" w:rsidRDefault="00343D97" w:rsidP="003061F8">
            <w:pPr>
              <w:jc w:val="center"/>
              <w:rPr>
                <w:b/>
              </w:rPr>
            </w:pPr>
            <w:r w:rsidRPr="004A241C">
              <w:rPr>
                <w:b/>
              </w:rPr>
              <w:t>Vlastný návrh plnenia</w:t>
            </w:r>
          </w:p>
          <w:p w14:paraId="15C1D4C9" w14:textId="77777777" w:rsidR="00343D97" w:rsidRPr="004A241C" w:rsidRDefault="00343D97" w:rsidP="003061F8">
            <w:pPr>
              <w:jc w:val="center"/>
              <w:rPr>
                <w:bCs/>
                <w:color w:val="000000"/>
              </w:rPr>
            </w:pPr>
            <w:r w:rsidRPr="004A241C">
              <w:rPr>
                <w:bCs/>
                <w:color w:val="000000"/>
              </w:rPr>
              <w:t>(doplní uchádzač)</w:t>
            </w:r>
          </w:p>
          <w:p w14:paraId="480CE242"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31002E6" w14:textId="77777777" w:rsidTr="003061F8">
        <w:trPr>
          <w:trHeight w:val="473"/>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A7AD3EB" w14:textId="7092E6FC" w:rsidR="00343D97" w:rsidRPr="004A241C" w:rsidRDefault="00343D97" w:rsidP="00115B6D">
            <w:pPr>
              <w:rPr>
                <w:b/>
                <w:bCs/>
                <w:color w:val="000000"/>
                <w:highlight w:val="yellow"/>
              </w:rPr>
            </w:pPr>
            <w:r w:rsidRPr="004A241C">
              <w:rPr>
                <w:b/>
                <w:bCs/>
                <w:color w:val="000000"/>
              </w:rPr>
              <w:t xml:space="preserve">Položka č. </w:t>
            </w:r>
            <w:r>
              <w:rPr>
                <w:b/>
                <w:bCs/>
                <w:color w:val="000000"/>
              </w:rPr>
              <w:t>3</w:t>
            </w:r>
            <w:r w:rsidRPr="004A241C">
              <w:rPr>
                <w:b/>
                <w:bCs/>
                <w:color w:val="000000"/>
              </w:rPr>
              <w:t xml:space="preserve"> – </w:t>
            </w:r>
            <w:r w:rsidRPr="00EA1FB8">
              <w:rPr>
                <w:b/>
                <w:bCs/>
                <w:color w:val="000000"/>
              </w:rPr>
              <w:t>Chladnička kombinovaná</w:t>
            </w:r>
            <w:r>
              <w:rPr>
                <w:b/>
                <w:bCs/>
                <w:color w:val="000000"/>
              </w:rPr>
              <w:t xml:space="preserve"> (malá)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5209A5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ECCD4E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F4DFE20" w14:textId="77777777" w:rsidTr="003061F8">
        <w:trPr>
          <w:trHeight w:val="139"/>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4C03E6"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3E804B" w14:textId="77777777" w:rsidR="00343D97" w:rsidRPr="004A241C" w:rsidRDefault="00343D97" w:rsidP="003061F8">
            <w:pPr>
              <w:rPr>
                <w:b/>
                <w:color w:val="000000"/>
              </w:rPr>
            </w:pPr>
            <w:r w:rsidRPr="004A241C">
              <w:rPr>
                <w:b/>
                <w:color w:val="000000"/>
              </w:rPr>
              <w:t xml:space="preserve"> </w:t>
            </w:r>
            <w:r w:rsidRPr="00474DDA">
              <w:rPr>
                <w:b/>
                <w:color w:val="000000"/>
              </w:rPr>
              <w:t>2</w:t>
            </w:r>
            <w:r>
              <w:rPr>
                <w:b/>
                <w:color w:val="000000"/>
              </w:rPr>
              <w:t>35</w:t>
            </w:r>
            <w:r w:rsidRPr="00474DDA">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CCB31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00085F" w14:textId="77777777" w:rsidR="00343D97" w:rsidRPr="004A241C" w:rsidRDefault="00343D97" w:rsidP="003061F8">
            <w:pPr>
              <w:jc w:val="center"/>
              <w:rPr>
                <w:b/>
                <w:bCs/>
                <w:color w:val="000000"/>
                <w:highlight w:val="yellow"/>
              </w:rPr>
            </w:pPr>
          </w:p>
        </w:tc>
      </w:tr>
      <w:tr w:rsidR="00343D97" w:rsidRPr="004A241C" w14:paraId="4DE37142" w14:textId="77777777" w:rsidTr="00C6322B">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1AF4C0" w14:textId="77777777" w:rsidR="00343D97" w:rsidRPr="004A241C" w:rsidRDefault="00343D97" w:rsidP="00115B6D">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B2C75DD" w14:textId="77777777" w:rsidR="00343D97" w:rsidRPr="004A241C" w:rsidRDefault="00343D97" w:rsidP="00115B6D">
            <w:pPr>
              <w:spacing w:after="0"/>
              <w:rPr>
                <w:color w:val="000000"/>
              </w:rPr>
            </w:pPr>
            <w:r w:rsidRPr="004A241C">
              <w:rPr>
                <w:color w:val="000000"/>
              </w:rPr>
              <w:t xml:space="preserve">min. </w:t>
            </w:r>
            <w:r>
              <w:rPr>
                <w:color w:val="000000"/>
              </w:rPr>
              <w:t>E</w:t>
            </w:r>
          </w:p>
        </w:tc>
        <w:tc>
          <w:tcPr>
            <w:tcW w:w="2913" w:type="dxa"/>
            <w:tcBorders>
              <w:top w:val="single" w:sz="4" w:space="0" w:color="auto"/>
              <w:left w:val="nil"/>
              <w:bottom w:val="single" w:sz="4" w:space="0" w:color="auto"/>
              <w:right w:val="single" w:sz="4" w:space="0" w:color="auto"/>
            </w:tcBorders>
            <w:vAlign w:val="center"/>
          </w:tcPr>
          <w:p w14:paraId="23B292E7"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4BA65E3" w14:textId="77777777" w:rsidR="00343D97" w:rsidRPr="004A241C" w:rsidRDefault="00343D97" w:rsidP="00115B6D">
            <w:pPr>
              <w:spacing w:after="0"/>
              <w:jc w:val="center"/>
              <w:rPr>
                <w:color w:val="000000"/>
              </w:rPr>
            </w:pPr>
            <w:r w:rsidRPr="004A241C">
              <w:rPr>
                <w:color w:val="000000"/>
              </w:rPr>
              <w:t>N/A</w:t>
            </w:r>
          </w:p>
        </w:tc>
      </w:tr>
      <w:tr w:rsidR="00343D97" w:rsidRPr="004A241C" w14:paraId="631A1ABB"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97CC8DF" w14:textId="64C0DE20" w:rsidR="00343D97" w:rsidRPr="007C37C7" w:rsidRDefault="00662780" w:rsidP="00115B6D">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332C8F6" w14:textId="77777777" w:rsidR="00343D97" w:rsidRPr="004A241C" w:rsidRDefault="00343D97" w:rsidP="00115B6D">
            <w:pPr>
              <w:spacing w:after="0"/>
              <w:rPr>
                <w:bCs/>
              </w:rPr>
            </w:pPr>
            <w:r>
              <w:rPr>
                <w:bCs/>
              </w:rPr>
              <w:t>max. 200kWh/ročne</w:t>
            </w:r>
          </w:p>
        </w:tc>
        <w:tc>
          <w:tcPr>
            <w:tcW w:w="2913" w:type="dxa"/>
            <w:tcBorders>
              <w:top w:val="single" w:sz="4" w:space="0" w:color="auto"/>
              <w:left w:val="nil"/>
              <w:bottom w:val="single" w:sz="4" w:space="0" w:color="auto"/>
              <w:right w:val="single" w:sz="4" w:space="0" w:color="auto"/>
            </w:tcBorders>
            <w:vAlign w:val="center"/>
          </w:tcPr>
          <w:p w14:paraId="3E5456D1"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935469" w14:textId="77777777" w:rsidR="00343D97" w:rsidRPr="004A241C" w:rsidRDefault="00343D97" w:rsidP="00115B6D">
            <w:pPr>
              <w:spacing w:after="0"/>
              <w:jc w:val="center"/>
              <w:rPr>
                <w:color w:val="000000"/>
              </w:rPr>
            </w:pPr>
            <w:r w:rsidRPr="004A241C">
              <w:rPr>
                <w:color w:val="000000"/>
              </w:rPr>
              <w:t>N/A</w:t>
            </w:r>
          </w:p>
        </w:tc>
      </w:tr>
      <w:tr w:rsidR="00343D97" w:rsidRPr="004A241C" w14:paraId="2F281A42"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B8068EC" w14:textId="77777777" w:rsidR="00343D97" w:rsidRPr="007C37C7" w:rsidRDefault="00343D97" w:rsidP="00115B6D">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84622A5" w14:textId="77777777" w:rsidR="00343D97" w:rsidRPr="004A241C" w:rsidRDefault="00343D97" w:rsidP="00115B6D">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05ABBFA1"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E332FF" w14:textId="77777777" w:rsidR="00343D97" w:rsidRPr="004A241C" w:rsidRDefault="00343D97" w:rsidP="00115B6D">
            <w:pPr>
              <w:spacing w:after="0"/>
              <w:jc w:val="center"/>
              <w:rPr>
                <w:color w:val="000000"/>
              </w:rPr>
            </w:pPr>
            <w:r w:rsidRPr="004A241C">
              <w:rPr>
                <w:color w:val="000000"/>
              </w:rPr>
              <w:t>N/A</w:t>
            </w:r>
          </w:p>
        </w:tc>
      </w:tr>
      <w:tr w:rsidR="00343D97" w:rsidRPr="004A241C" w14:paraId="2DB34E2F"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084239B" w14:textId="77777777" w:rsidR="00343D97" w:rsidRPr="004A241C" w:rsidRDefault="00343D97" w:rsidP="00115B6D">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856ABAD" w14:textId="77777777" w:rsidR="00343D97" w:rsidRPr="004A241C" w:rsidRDefault="00343D97" w:rsidP="00115B6D">
            <w:pPr>
              <w:spacing w:after="0"/>
              <w:rPr>
                <w:bCs/>
                <w:color w:val="000000"/>
                <w:highlight w:val="yellow"/>
              </w:rPr>
            </w:pPr>
            <w:r w:rsidRPr="004A241C">
              <w:rPr>
                <w:bCs/>
              </w:rPr>
              <w:t xml:space="preserve">min. </w:t>
            </w:r>
            <w:r>
              <w:rPr>
                <w:bCs/>
              </w:rPr>
              <w:t>6hod.</w:t>
            </w:r>
          </w:p>
        </w:tc>
        <w:tc>
          <w:tcPr>
            <w:tcW w:w="2913" w:type="dxa"/>
            <w:tcBorders>
              <w:top w:val="single" w:sz="4" w:space="0" w:color="auto"/>
              <w:left w:val="nil"/>
              <w:bottom w:val="single" w:sz="4" w:space="0" w:color="auto"/>
              <w:right w:val="single" w:sz="4" w:space="0" w:color="auto"/>
            </w:tcBorders>
            <w:vAlign w:val="center"/>
          </w:tcPr>
          <w:p w14:paraId="1004F8CC" w14:textId="77777777" w:rsidR="00343D97" w:rsidRPr="004A241C" w:rsidRDefault="00343D97" w:rsidP="00115B6D">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C961A2" w14:textId="77777777" w:rsidR="00343D97" w:rsidRPr="004A241C" w:rsidRDefault="00343D97" w:rsidP="00115B6D">
            <w:pPr>
              <w:spacing w:after="0"/>
              <w:jc w:val="center"/>
              <w:rPr>
                <w:color w:val="000000"/>
                <w:highlight w:val="yellow"/>
              </w:rPr>
            </w:pPr>
            <w:r w:rsidRPr="004A241C">
              <w:rPr>
                <w:color w:val="000000"/>
              </w:rPr>
              <w:t>N/A</w:t>
            </w:r>
          </w:p>
        </w:tc>
      </w:tr>
      <w:tr w:rsidR="00343D97" w:rsidRPr="004A241C" w14:paraId="79D5943B"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2CB1BBE" w14:textId="77777777" w:rsidR="00343D97" w:rsidRPr="004A241C" w:rsidRDefault="00343D97" w:rsidP="00115B6D">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4F42A7A" w14:textId="77777777" w:rsidR="00343D97" w:rsidRPr="004A241C" w:rsidRDefault="00343D97" w:rsidP="00115B6D">
            <w:pPr>
              <w:spacing w:after="0"/>
            </w:pPr>
            <w:r w:rsidRPr="004A241C">
              <w:t xml:space="preserve">min. </w:t>
            </w:r>
            <w:r>
              <w:t>96</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360E7E16"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507DDD1" w14:textId="77777777" w:rsidR="00343D97" w:rsidRPr="004A241C" w:rsidRDefault="00343D97" w:rsidP="00115B6D">
            <w:pPr>
              <w:spacing w:after="0"/>
              <w:jc w:val="center"/>
              <w:rPr>
                <w:color w:val="000000"/>
              </w:rPr>
            </w:pPr>
            <w:r w:rsidRPr="004A241C">
              <w:rPr>
                <w:color w:val="000000"/>
              </w:rPr>
              <w:t>N/A</w:t>
            </w:r>
          </w:p>
        </w:tc>
      </w:tr>
      <w:tr w:rsidR="00343D97" w:rsidRPr="004A241C" w14:paraId="5955234F"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A49E90" w14:textId="77777777" w:rsidR="00343D97" w:rsidRPr="004A241C" w:rsidRDefault="00343D97" w:rsidP="00115B6D">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363A8FD" w14:textId="77777777" w:rsidR="00343D97" w:rsidRPr="004A241C" w:rsidRDefault="00343D97" w:rsidP="00115B6D">
            <w:pPr>
              <w:spacing w:after="0"/>
            </w:pPr>
            <w:r w:rsidRPr="004A241C">
              <w:t xml:space="preserve">min. </w:t>
            </w:r>
            <w:r>
              <w:t>48</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5156F855" w14:textId="77777777" w:rsidR="00343D97" w:rsidRPr="004A241C" w:rsidRDefault="00343D97" w:rsidP="00115B6D">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81A9A0" w14:textId="77777777" w:rsidR="00343D97" w:rsidRPr="004A241C" w:rsidRDefault="00343D97" w:rsidP="00115B6D">
            <w:pPr>
              <w:spacing w:after="0"/>
              <w:jc w:val="center"/>
              <w:rPr>
                <w:color w:val="000000"/>
              </w:rPr>
            </w:pPr>
            <w:r w:rsidRPr="004A241C">
              <w:rPr>
                <w:color w:val="000000"/>
              </w:rPr>
              <w:t>N/A</w:t>
            </w:r>
          </w:p>
        </w:tc>
      </w:tr>
      <w:tr w:rsidR="00343D97" w:rsidRPr="004A241C" w14:paraId="414C3499"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3872C7" w14:textId="77777777" w:rsidR="00343D97" w:rsidRDefault="00343D97" w:rsidP="00115B6D">
            <w:pPr>
              <w:spacing w:after="0"/>
              <w:rPr>
                <w:b/>
                <w:color w:val="000000" w:themeColor="text1"/>
              </w:rPr>
            </w:pPr>
            <w:r>
              <w:rPr>
                <w:b/>
                <w:color w:val="000000" w:themeColor="text1"/>
              </w:rPr>
              <w:t>Rozmer:</w:t>
            </w:r>
          </w:p>
          <w:p w14:paraId="3A981768" w14:textId="77777777" w:rsidR="00343D97" w:rsidRPr="004A241C" w:rsidRDefault="00343D97" w:rsidP="00115B6D">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C6C5D2" w14:textId="77777777" w:rsidR="00343D97" w:rsidRDefault="00343D97" w:rsidP="00115B6D">
            <w:pPr>
              <w:spacing w:after="0"/>
              <w:rPr>
                <w:color w:val="000000" w:themeColor="text1"/>
              </w:rPr>
            </w:pPr>
            <w:r>
              <w:rPr>
                <w:color w:val="000000" w:themeColor="text1"/>
              </w:rPr>
              <w:t>Výška max. 150 cm</w:t>
            </w:r>
          </w:p>
          <w:p w14:paraId="1FA00FB6" w14:textId="77777777" w:rsidR="00343D97" w:rsidRDefault="00343D97" w:rsidP="00115B6D">
            <w:pPr>
              <w:spacing w:after="0"/>
              <w:rPr>
                <w:color w:val="000000" w:themeColor="text1"/>
              </w:rPr>
            </w:pPr>
            <w:r w:rsidRPr="00EA1926">
              <w:rPr>
                <w:color w:val="000000" w:themeColor="text1"/>
              </w:rPr>
              <w:t xml:space="preserve">Šírka </w:t>
            </w:r>
            <w:r>
              <w:rPr>
                <w:color w:val="000000" w:themeColor="text1"/>
              </w:rPr>
              <w:t>max. 55 cm</w:t>
            </w:r>
          </w:p>
          <w:p w14:paraId="5A878DDC" w14:textId="77777777" w:rsidR="00343D97" w:rsidRPr="004A241C" w:rsidRDefault="00343D97" w:rsidP="00115B6D">
            <w:pPr>
              <w:spacing w:after="0"/>
              <w:rPr>
                <w:color w:val="000000" w:themeColor="text1"/>
                <w:highlight w:val="yellow"/>
              </w:rPr>
            </w:pPr>
            <w:r w:rsidRPr="00EA1926">
              <w:rPr>
                <w:color w:val="000000" w:themeColor="text1"/>
              </w:rPr>
              <w:t>Hĺbka max. 5</w:t>
            </w:r>
            <w:r>
              <w:rPr>
                <w:color w:val="000000" w:themeColor="text1"/>
              </w:rPr>
              <w:t>6</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1D5A1B79" w14:textId="77777777" w:rsidR="00343D97" w:rsidRPr="004A241C" w:rsidRDefault="00343D97" w:rsidP="00115B6D">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CAFAD" w14:textId="77777777" w:rsidR="00343D97" w:rsidRPr="004A241C" w:rsidRDefault="00343D97" w:rsidP="00115B6D">
            <w:pPr>
              <w:spacing w:after="0"/>
              <w:jc w:val="center"/>
              <w:rPr>
                <w:color w:val="000000"/>
              </w:rPr>
            </w:pPr>
            <w:r w:rsidRPr="004A241C">
              <w:rPr>
                <w:color w:val="000000"/>
              </w:rPr>
              <w:t>N/A</w:t>
            </w:r>
          </w:p>
        </w:tc>
      </w:tr>
      <w:tr w:rsidR="00343D97" w:rsidRPr="004A241C" w14:paraId="4D4B5643"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8AA6A1" w14:textId="77777777" w:rsidR="00343D97" w:rsidRPr="004A241C" w:rsidRDefault="00343D97" w:rsidP="00115B6D">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272830" w14:textId="77777777" w:rsidR="00343D97" w:rsidRDefault="00343D97" w:rsidP="00115B6D">
            <w:pPr>
              <w:spacing w:after="0"/>
              <w:rPr>
                <w:color w:val="000000" w:themeColor="text1"/>
              </w:rPr>
            </w:pPr>
            <w:r>
              <w:rPr>
                <w:color w:val="000000" w:themeColor="text1"/>
              </w:rPr>
              <w:t>Zameniteľné otváranie dverí</w:t>
            </w:r>
          </w:p>
          <w:p w14:paraId="0E3D67AC" w14:textId="77777777" w:rsidR="00343D97" w:rsidRDefault="00343D97" w:rsidP="00115B6D">
            <w:pPr>
              <w:spacing w:after="0"/>
              <w:rPr>
                <w:color w:val="000000" w:themeColor="text1"/>
              </w:rPr>
            </w:pPr>
            <w:r>
              <w:rPr>
                <w:color w:val="000000" w:themeColor="text1"/>
              </w:rPr>
              <w:t>Priehradka na fľaše</w:t>
            </w:r>
          </w:p>
          <w:p w14:paraId="64BEE7BB" w14:textId="77777777" w:rsidR="00343D97" w:rsidRDefault="00343D97" w:rsidP="00115B6D">
            <w:pPr>
              <w:spacing w:after="0"/>
              <w:rPr>
                <w:color w:val="000000" w:themeColor="text1"/>
              </w:rPr>
            </w:pPr>
            <w:r w:rsidRPr="006A03B6">
              <w:rPr>
                <w:color w:val="000000" w:themeColor="text1"/>
              </w:rPr>
              <w:t>LED osvetlenie</w:t>
            </w:r>
          </w:p>
          <w:p w14:paraId="0ACCDE42" w14:textId="77777777" w:rsidR="00343D97" w:rsidRPr="004A241C" w:rsidRDefault="00343D97" w:rsidP="00115B6D">
            <w:pPr>
              <w:spacing w:after="0"/>
              <w:rPr>
                <w:color w:val="000000" w:themeColor="text1"/>
              </w:rPr>
            </w:pPr>
            <w:r>
              <w:rPr>
                <w:color w:val="000000" w:themeColor="text1"/>
              </w:rPr>
              <w:t>Zásuvka na zeleninu</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773DF9" w14:textId="77777777" w:rsidR="00343D97" w:rsidRPr="004A241C" w:rsidRDefault="00343D97" w:rsidP="00115B6D">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29917BE9" w14:textId="77777777" w:rsidR="00343D97" w:rsidRPr="004A241C" w:rsidRDefault="00343D97" w:rsidP="00115B6D">
            <w:pPr>
              <w:spacing w:after="0"/>
              <w:jc w:val="center"/>
              <w:rPr>
                <w:i/>
                <w:color w:val="FF0000"/>
              </w:rPr>
            </w:pPr>
            <w:r w:rsidRPr="004A241C">
              <w:rPr>
                <w:i/>
                <w:color w:val="FF0000"/>
              </w:rPr>
              <w:t>(doplní uchádzač)</w:t>
            </w:r>
          </w:p>
        </w:tc>
      </w:tr>
      <w:tr w:rsidR="00343D97" w:rsidRPr="004A241C" w14:paraId="0383014B" w14:textId="77777777" w:rsidTr="00C6322B">
        <w:trPr>
          <w:trHeight w:val="22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392027" w14:textId="77777777" w:rsidR="00343D97" w:rsidRDefault="00343D97" w:rsidP="00115B6D">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9373E0" w14:textId="77777777" w:rsidR="00343D97" w:rsidRPr="006A03B6" w:rsidRDefault="00343D97" w:rsidP="00115B6D">
            <w:pPr>
              <w:spacing w:after="0"/>
              <w:rPr>
                <w:color w:val="000000" w:themeColor="text1"/>
              </w:rPr>
            </w:pPr>
            <w:r>
              <w:rPr>
                <w:color w:val="000000" w:themeColor="text1"/>
              </w:rPr>
              <w:t>min. 3  police</w:t>
            </w:r>
          </w:p>
        </w:tc>
        <w:tc>
          <w:tcPr>
            <w:tcW w:w="2913" w:type="dxa"/>
            <w:tcBorders>
              <w:top w:val="single" w:sz="4" w:space="0" w:color="auto"/>
              <w:left w:val="nil"/>
              <w:bottom w:val="single" w:sz="4" w:space="0" w:color="auto"/>
              <w:right w:val="single" w:sz="4" w:space="0" w:color="auto"/>
            </w:tcBorders>
            <w:vAlign w:val="center"/>
          </w:tcPr>
          <w:p w14:paraId="43D12DF1"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DC6106" w14:textId="77777777" w:rsidR="00343D97" w:rsidRPr="004A241C" w:rsidRDefault="00343D97" w:rsidP="00115B6D">
            <w:pPr>
              <w:spacing w:after="0"/>
              <w:jc w:val="center"/>
              <w:rPr>
                <w:i/>
                <w:color w:val="FF0000"/>
              </w:rPr>
            </w:pPr>
            <w:r w:rsidRPr="004A241C">
              <w:rPr>
                <w:color w:val="000000"/>
              </w:rPr>
              <w:t>N/A</w:t>
            </w:r>
          </w:p>
        </w:tc>
      </w:tr>
      <w:tr w:rsidR="00343D97" w:rsidRPr="004A241C" w14:paraId="2C9AC44D" w14:textId="77777777" w:rsidTr="00C6322B">
        <w:trPr>
          <w:trHeight w:val="50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D5531E" w14:textId="77777777" w:rsidR="00343D97" w:rsidRDefault="00343D97" w:rsidP="00115B6D">
            <w:pPr>
              <w:spacing w:after="0"/>
              <w:rPr>
                <w:b/>
                <w:color w:val="000000" w:themeColor="text1"/>
              </w:rPr>
            </w:pPr>
            <w:r>
              <w:rPr>
                <w:b/>
                <w:color w:val="000000" w:themeColor="text1"/>
              </w:rPr>
              <w:t xml:space="preserve">Priehradky vo dverách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E27A91" w14:textId="77777777" w:rsidR="00343D97" w:rsidRPr="006A03B6" w:rsidRDefault="00343D97" w:rsidP="00115B6D">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4084F041" w14:textId="77777777" w:rsidR="00343D97" w:rsidRPr="004A241C" w:rsidRDefault="00343D97" w:rsidP="00115B6D">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01D6D0" w14:textId="77777777" w:rsidR="00343D97" w:rsidRPr="004A241C" w:rsidRDefault="00343D97" w:rsidP="00115B6D">
            <w:pPr>
              <w:spacing w:after="0"/>
              <w:jc w:val="center"/>
              <w:rPr>
                <w:i/>
                <w:color w:val="FF0000"/>
              </w:rPr>
            </w:pPr>
            <w:r w:rsidRPr="004A241C">
              <w:rPr>
                <w:color w:val="000000"/>
              </w:rPr>
              <w:t>N/A</w:t>
            </w:r>
          </w:p>
        </w:tc>
      </w:tr>
      <w:tr w:rsidR="00343D97" w:rsidRPr="004A241C" w14:paraId="2BEFA23D" w14:textId="77777777" w:rsidTr="00C6322B">
        <w:trPr>
          <w:trHeight w:val="55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69968A" w14:textId="77777777" w:rsidR="00343D97" w:rsidRDefault="00343D97" w:rsidP="00115B6D">
            <w:pPr>
              <w:spacing w:after="0"/>
              <w:rPr>
                <w:b/>
                <w:color w:val="000000" w:themeColor="text1"/>
              </w:rPr>
            </w:pPr>
            <w:r>
              <w:rPr>
                <w:b/>
                <w:color w:val="000000" w:themeColor="text1"/>
              </w:rPr>
              <w:t>Zásuvky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C0FA70" w14:textId="77777777" w:rsidR="00343D97" w:rsidRPr="006A03B6" w:rsidRDefault="00343D97" w:rsidP="00115B6D">
            <w:pPr>
              <w:spacing w:after="0"/>
              <w:rPr>
                <w:color w:val="000000" w:themeColor="text1"/>
              </w:rPr>
            </w:pPr>
            <w:r>
              <w:rPr>
                <w:color w:val="000000" w:themeColor="text1"/>
              </w:rPr>
              <w:t>min. 3  zásuvky</w:t>
            </w:r>
          </w:p>
        </w:tc>
        <w:tc>
          <w:tcPr>
            <w:tcW w:w="2913" w:type="dxa"/>
            <w:tcBorders>
              <w:top w:val="single" w:sz="4" w:space="0" w:color="auto"/>
              <w:left w:val="nil"/>
              <w:bottom w:val="single" w:sz="4" w:space="0" w:color="auto"/>
              <w:right w:val="single" w:sz="4" w:space="0" w:color="auto"/>
            </w:tcBorders>
            <w:vAlign w:val="center"/>
          </w:tcPr>
          <w:p w14:paraId="2754470C" w14:textId="77777777" w:rsidR="00343D97" w:rsidRPr="004A241C" w:rsidRDefault="00343D97" w:rsidP="00115B6D">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365F37" w14:textId="77777777" w:rsidR="00343D97" w:rsidRPr="004A241C" w:rsidRDefault="00343D97" w:rsidP="00115B6D">
            <w:pPr>
              <w:spacing w:after="0"/>
              <w:jc w:val="center"/>
              <w:rPr>
                <w:i/>
                <w:color w:val="FF0000"/>
              </w:rPr>
            </w:pPr>
            <w:r w:rsidRPr="004A241C">
              <w:rPr>
                <w:color w:val="000000"/>
              </w:rPr>
              <w:t>N/A</w:t>
            </w:r>
          </w:p>
        </w:tc>
      </w:tr>
      <w:tr w:rsidR="00343D97" w:rsidRPr="004A241C" w14:paraId="0C2B4108" w14:textId="77777777" w:rsidTr="00C6322B">
        <w:trPr>
          <w:trHeight w:val="55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2FCF29" w14:textId="77777777" w:rsidR="00343D97" w:rsidRDefault="00343D97" w:rsidP="00115B6D">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2B18EE" w14:textId="77777777" w:rsidR="00343D97" w:rsidRDefault="00343D97" w:rsidP="00115B6D">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6855C7" w14:textId="77777777" w:rsidR="00343D97" w:rsidRPr="004A241C" w:rsidRDefault="00343D97" w:rsidP="00115B6D">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9AF7BBF" w14:textId="77777777" w:rsidR="00343D97" w:rsidRPr="004A241C" w:rsidRDefault="00343D97" w:rsidP="00115B6D">
            <w:pPr>
              <w:spacing w:after="0"/>
              <w:jc w:val="center"/>
              <w:rPr>
                <w:color w:val="000000"/>
              </w:rPr>
            </w:pPr>
            <w:r w:rsidRPr="004A241C">
              <w:rPr>
                <w:i/>
                <w:color w:val="FF0000"/>
              </w:rPr>
              <w:t>(doplní uchádzač)</w:t>
            </w:r>
          </w:p>
        </w:tc>
      </w:tr>
      <w:tr w:rsidR="00343D97" w:rsidRPr="004A241C" w14:paraId="6DEC07D9" w14:textId="77777777" w:rsidTr="00C6322B">
        <w:trPr>
          <w:trHeight w:val="22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A7FEF" w14:textId="77777777" w:rsidR="00343D97" w:rsidRPr="004A241C" w:rsidRDefault="00343D97" w:rsidP="00115B6D">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ABADE38" w14:textId="77777777" w:rsidR="00343D97" w:rsidRPr="004A241C" w:rsidRDefault="00343D97" w:rsidP="00115B6D">
            <w:pPr>
              <w:spacing w:after="0"/>
              <w:jc w:val="center"/>
              <w:rPr>
                <w:b/>
                <w:color w:val="000000"/>
                <w:highlight w:val="yellow"/>
              </w:rPr>
            </w:pPr>
            <w:r w:rsidRPr="004A241C">
              <w:rPr>
                <w:i/>
                <w:color w:val="FF0000"/>
              </w:rPr>
              <w:t>(doplní uchádzač)</w:t>
            </w:r>
          </w:p>
        </w:tc>
      </w:tr>
      <w:tr w:rsidR="00343D97" w:rsidRPr="004A241C" w14:paraId="1CF8D2CC" w14:textId="77777777" w:rsidTr="00C6322B">
        <w:trPr>
          <w:trHeight w:val="23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F5F344" w14:textId="77777777" w:rsidR="00343D97" w:rsidRPr="004A241C" w:rsidRDefault="00343D97" w:rsidP="00115B6D">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0822CAE" w14:textId="77777777" w:rsidR="00343D97" w:rsidRPr="004A241C" w:rsidRDefault="00343D97" w:rsidP="00115B6D">
            <w:pPr>
              <w:spacing w:after="0"/>
              <w:jc w:val="center"/>
              <w:rPr>
                <w:b/>
                <w:color w:val="000000"/>
                <w:highlight w:val="yellow"/>
              </w:rPr>
            </w:pPr>
            <w:r w:rsidRPr="004A241C">
              <w:rPr>
                <w:i/>
                <w:color w:val="FF0000"/>
              </w:rPr>
              <w:t>(doplní uchádzač)</w:t>
            </w:r>
          </w:p>
        </w:tc>
      </w:tr>
    </w:tbl>
    <w:p w14:paraId="10BBAFCF"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B9A1FD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B54530F"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D0320C8" w14:textId="77777777" w:rsidR="00343D97" w:rsidRPr="004A241C" w:rsidRDefault="00343D97" w:rsidP="003061F8">
            <w:pPr>
              <w:jc w:val="center"/>
              <w:rPr>
                <w:b/>
              </w:rPr>
            </w:pPr>
            <w:r w:rsidRPr="004A241C">
              <w:rPr>
                <w:b/>
              </w:rPr>
              <w:t>Vlastný návrh plnenia</w:t>
            </w:r>
          </w:p>
          <w:p w14:paraId="3C0D6EF0" w14:textId="77777777" w:rsidR="00343D97" w:rsidRPr="004A241C" w:rsidRDefault="00343D97" w:rsidP="003061F8">
            <w:pPr>
              <w:jc w:val="center"/>
              <w:rPr>
                <w:bCs/>
                <w:color w:val="000000"/>
              </w:rPr>
            </w:pPr>
            <w:r w:rsidRPr="004A241C">
              <w:rPr>
                <w:bCs/>
                <w:color w:val="000000"/>
              </w:rPr>
              <w:t>(doplní uchádzač)</w:t>
            </w:r>
          </w:p>
          <w:p w14:paraId="6A65B9E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8ECCCFA" w14:textId="77777777" w:rsidTr="003061F8">
        <w:trPr>
          <w:trHeight w:val="478"/>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41C342" w14:textId="5F696FFF" w:rsidR="00343D97" w:rsidRPr="004A241C" w:rsidRDefault="00343D97" w:rsidP="00550484">
            <w:pPr>
              <w:rPr>
                <w:b/>
                <w:bCs/>
                <w:color w:val="000000"/>
                <w:highlight w:val="yellow"/>
              </w:rPr>
            </w:pPr>
            <w:r w:rsidRPr="004A241C">
              <w:rPr>
                <w:b/>
                <w:bCs/>
                <w:color w:val="000000"/>
              </w:rPr>
              <w:t xml:space="preserve">Položka č. </w:t>
            </w:r>
            <w:r>
              <w:rPr>
                <w:b/>
                <w:bCs/>
                <w:color w:val="000000"/>
              </w:rPr>
              <w:t>4</w:t>
            </w:r>
            <w:r w:rsidRPr="004A241C">
              <w:rPr>
                <w:b/>
                <w:bCs/>
                <w:color w:val="000000"/>
              </w:rPr>
              <w:t xml:space="preserve"> – </w:t>
            </w:r>
            <w:r w:rsidRPr="00831A57">
              <w:rPr>
                <w:b/>
                <w:bCs/>
                <w:color w:val="000000"/>
              </w:rPr>
              <w:t>Chladnička kombinovaná (veľká)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EC62D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B989DD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B5398D3" w14:textId="77777777" w:rsidTr="003061F8">
        <w:trPr>
          <w:trHeight w:val="14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80544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2F2B1A" w14:textId="77777777" w:rsidR="00343D97" w:rsidRPr="004A241C" w:rsidRDefault="00343D97" w:rsidP="003061F8">
            <w:pPr>
              <w:rPr>
                <w:b/>
                <w:color w:val="000000"/>
              </w:rPr>
            </w:pPr>
            <w:r>
              <w:rPr>
                <w:b/>
                <w:color w:val="000000"/>
              </w:rPr>
              <w:t>250</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7195341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FC9101" w14:textId="77777777" w:rsidR="00343D97" w:rsidRPr="004A241C" w:rsidRDefault="00343D97" w:rsidP="003061F8">
            <w:pPr>
              <w:jc w:val="center"/>
              <w:rPr>
                <w:b/>
                <w:bCs/>
                <w:color w:val="000000"/>
                <w:highlight w:val="yellow"/>
              </w:rPr>
            </w:pPr>
          </w:p>
        </w:tc>
      </w:tr>
      <w:tr w:rsidR="00343D97" w:rsidRPr="004A241C" w14:paraId="4DB66798" w14:textId="77777777" w:rsidTr="00C6322B">
        <w:trPr>
          <w:trHeight w:val="267"/>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1A98BE" w14:textId="77777777" w:rsidR="00343D97" w:rsidRPr="004A241C" w:rsidRDefault="00343D97" w:rsidP="00550484">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626C72" w14:textId="77777777" w:rsidR="00343D97" w:rsidRPr="004A241C" w:rsidRDefault="00343D97" w:rsidP="00550484">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1EE70677" w14:textId="77777777" w:rsidR="00343D97" w:rsidRPr="004A241C" w:rsidRDefault="00343D97" w:rsidP="00550484">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FEFCDC9" w14:textId="77777777" w:rsidR="00343D97" w:rsidRPr="004A241C" w:rsidRDefault="00343D97" w:rsidP="00550484">
            <w:pPr>
              <w:spacing w:after="0"/>
              <w:jc w:val="center"/>
              <w:rPr>
                <w:color w:val="000000"/>
              </w:rPr>
            </w:pPr>
            <w:r w:rsidRPr="004A241C">
              <w:rPr>
                <w:color w:val="000000"/>
              </w:rPr>
              <w:t>N/A</w:t>
            </w:r>
          </w:p>
        </w:tc>
      </w:tr>
      <w:tr w:rsidR="00343D97" w:rsidRPr="004A241C" w14:paraId="4BAF1F7E"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9B1084F" w14:textId="77777777" w:rsidR="00343D97" w:rsidRPr="007C37C7" w:rsidRDefault="00343D97" w:rsidP="00550484">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98B396" w14:textId="77777777" w:rsidR="00343D97" w:rsidRPr="004A241C" w:rsidRDefault="00343D97" w:rsidP="00550484">
            <w:pPr>
              <w:spacing w:after="0"/>
              <w:rPr>
                <w:bCs/>
              </w:rPr>
            </w:pPr>
            <w:r>
              <w:rPr>
                <w:bCs/>
              </w:rPr>
              <w:t>max. 40dB</w:t>
            </w:r>
          </w:p>
        </w:tc>
        <w:tc>
          <w:tcPr>
            <w:tcW w:w="2913" w:type="dxa"/>
            <w:tcBorders>
              <w:top w:val="single" w:sz="4" w:space="0" w:color="auto"/>
              <w:left w:val="nil"/>
              <w:bottom w:val="single" w:sz="4" w:space="0" w:color="auto"/>
              <w:right w:val="single" w:sz="4" w:space="0" w:color="auto"/>
            </w:tcBorders>
            <w:vAlign w:val="center"/>
          </w:tcPr>
          <w:p w14:paraId="482E691E" w14:textId="77777777" w:rsidR="00343D97" w:rsidRPr="004A241C" w:rsidRDefault="00343D97" w:rsidP="00550484">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8385C1" w14:textId="77777777" w:rsidR="00343D97" w:rsidRPr="004A241C" w:rsidRDefault="00343D97" w:rsidP="00550484">
            <w:pPr>
              <w:spacing w:after="0"/>
              <w:jc w:val="center"/>
              <w:rPr>
                <w:color w:val="000000"/>
              </w:rPr>
            </w:pPr>
            <w:r w:rsidRPr="004A241C">
              <w:rPr>
                <w:color w:val="000000"/>
              </w:rPr>
              <w:t>N/A</w:t>
            </w:r>
          </w:p>
        </w:tc>
      </w:tr>
      <w:tr w:rsidR="00343D97" w:rsidRPr="004A241C" w14:paraId="4EB1304E"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581192" w14:textId="77777777" w:rsidR="00343D97" w:rsidRPr="004A241C" w:rsidRDefault="00343D97" w:rsidP="00550484">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5A6DDFE" w14:textId="77777777" w:rsidR="00343D97" w:rsidRPr="004A241C" w:rsidRDefault="00343D97" w:rsidP="00550484">
            <w:pPr>
              <w:spacing w:after="0"/>
              <w:rPr>
                <w:bCs/>
                <w:color w:val="000000"/>
                <w:highlight w:val="yellow"/>
              </w:rPr>
            </w:pPr>
            <w:r w:rsidRPr="004A241C">
              <w:rPr>
                <w:bCs/>
              </w:rPr>
              <w:t xml:space="preserve">min. </w:t>
            </w:r>
            <w:r>
              <w:rPr>
                <w:bCs/>
              </w:rPr>
              <w:t>9hod.</w:t>
            </w:r>
          </w:p>
        </w:tc>
        <w:tc>
          <w:tcPr>
            <w:tcW w:w="2913" w:type="dxa"/>
            <w:tcBorders>
              <w:top w:val="single" w:sz="4" w:space="0" w:color="auto"/>
              <w:left w:val="nil"/>
              <w:bottom w:val="single" w:sz="4" w:space="0" w:color="auto"/>
              <w:right w:val="single" w:sz="4" w:space="0" w:color="auto"/>
            </w:tcBorders>
            <w:vAlign w:val="center"/>
          </w:tcPr>
          <w:p w14:paraId="6D9F057B" w14:textId="77777777" w:rsidR="00343D97" w:rsidRPr="004A241C" w:rsidRDefault="00343D97" w:rsidP="00550484">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8A21FF8" w14:textId="77777777" w:rsidR="00343D97" w:rsidRPr="004A241C" w:rsidRDefault="00343D97" w:rsidP="00550484">
            <w:pPr>
              <w:spacing w:after="0"/>
              <w:jc w:val="center"/>
              <w:rPr>
                <w:color w:val="000000"/>
                <w:highlight w:val="yellow"/>
              </w:rPr>
            </w:pPr>
            <w:r w:rsidRPr="004A241C">
              <w:rPr>
                <w:color w:val="000000"/>
              </w:rPr>
              <w:t>N/A</w:t>
            </w:r>
          </w:p>
        </w:tc>
      </w:tr>
      <w:tr w:rsidR="00343D97" w:rsidRPr="004A241C" w14:paraId="52A7ABEA"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E96F78D" w14:textId="77777777" w:rsidR="00343D97" w:rsidRPr="004A241C" w:rsidRDefault="00343D97" w:rsidP="00550484">
            <w:pPr>
              <w:spacing w:after="0"/>
              <w:rPr>
                <w:b/>
              </w:rPr>
            </w:pPr>
            <w:r>
              <w:rPr>
                <w:b/>
              </w:rPr>
              <w:t>Čistý vnútorný objem chladničky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0A3C68D" w14:textId="77777777" w:rsidR="00343D97" w:rsidRPr="004A241C" w:rsidRDefault="00343D97" w:rsidP="00550484">
            <w:pPr>
              <w:spacing w:after="0"/>
            </w:pPr>
            <w:r w:rsidRPr="004A241C">
              <w:t xml:space="preserve">min. </w:t>
            </w:r>
            <w:r>
              <w:t>198</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2604B91C" w14:textId="77777777" w:rsidR="00343D97" w:rsidRPr="004A241C" w:rsidRDefault="00343D97" w:rsidP="00550484">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3E2F42" w14:textId="77777777" w:rsidR="00343D97" w:rsidRPr="004A241C" w:rsidRDefault="00343D97" w:rsidP="00550484">
            <w:pPr>
              <w:spacing w:after="0"/>
              <w:jc w:val="center"/>
              <w:rPr>
                <w:color w:val="000000"/>
              </w:rPr>
            </w:pPr>
            <w:r w:rsidRPr="004A241C">
              <w:rPr>
                <w:color w:val="000000"/>
              </w:rPr>
              <w:t>N/A</w:t>
            </w:r>
          </w:p>
        </w:tc>
      </w:tr>
      <w:tr w:rsidR="00343D97" w:rsidRPr="004A241C" w14:paraId="14BDE2F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57B034B" w14:textId="77777777" w:rsidR="00343D97" w:rsidRPr="004A241C" w:rsidRDefault="00343D97" w:rsidP="00550484">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B3A16C8" w14:textId="77777777" w:rsidR="00343D97" w:rsidRPr="004A241C" w:rsidRDefault="00343D97" w:rsidP="00550484">
            <w:pPr>
              <w:spacing w:after="0"/>
            </w:pPr>
            <w:r w:rsidRPr="004A241C">
              <w:t xml:space="preserve">min. </w:t>
            </w:r>
            <w:r>
              <w:t>52</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5E88DBE2" w14:textId="77777777" w:rsidR="00343D97" w:rsidRPr="004A241C" w:rsidRDefault="00343D97" w:rsidP="00550484">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685627" w14:textId="77777777" w:rsidR="00343D97" w:rsidRPr="004A241C" w:rsidRDefault="00343D97" w:rsidP="00550484">
            <w:pPr>
              <w:spacing w:after="0"/>
              <w:jc w:val="center"/>
              <w:rPr>
                <w:color w:val="000000"/>
              </w:rPr>
            </w:pPr>
            <w:r w:rsidRPr="004A241C">
              <w:rPr>
                <w:color w:val="000000"/>
              </w:rPr>
              <w:t>N/A</w:t>
            </w:r>
          </w:p>
        </w:tc>
      </w:tr>
      <w:tr w:rsidR="00343D97" w:rsidRPr="004A241C" w14:paraId="7B4F3099" w14:textId="77777777" w:rsidTr="00C6322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3B924E6" w14:textId="348A15AA" w:rsidR="00343D97" w:rsidRPr="004A241C" w:rsidRDefault="00662780" w:rsidP="00550484">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0C97F79" w14:textId="77777777" w:rsidR="00343D97" w:rsidRPr="004A241C" w:rsidRDefault="00343D97" w:rsidP="00550484">
            <w:pPr>
              <w:spacing w:after="0"/>
            </w:pPr>
            <w:r w:rsidRPr="004A241C">
              <w:t>m</w:t>
            </w:r>
            <w:r>
              <w:t>ax</w:t>
            </w:r>
            <w:r w:rsidRPr="004A241C">
              <w:t xml:space="preserve">. </w:t>
            </w:r>
            <w:r>
              <w:t>220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4D2BF85B" w14:textId="77777777" w:rsidR="00343D97" w:rsidRPr="004A241C" w:rsidRDefault="00343D97" w:rsidP="00550484">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E3AC21" w14:textId="77777777" w:rsidR="00343D97" w:rsidRPr="004A241C" w:rsidRDefault="00343D97" w:rsidP="00550484">
            <w:pPr>
              <w:spacing w:after="0"/>
              <w:jc w:val="center"/>
              <w:rPr>
                <w:color w:val="000000"/>
              </w:rPr>
            </w:pPr>
            <w:r w:rsidRPr="004A241C">
              <w:rPr>
                <w:color w:val="000000"/>
              </w:rPr>
              <w:t>N/A</w:t>
            </w:r>
          </w:p>
        </w:tc>
      </w:tr>
      <w:tr w:rsidR="00343D97" w:rsidRPr="004A241C" w14:paraId="03B78B6E"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0849C8" w14:textId="77777777" w:rsidR="00343D97" w:rsidRDefault="00343D97" w:rsidP="00550484">
            <w:pPr>
              <w:spacing w:after="0"/>
              <w:rPr>
                <w:b/>
                <w:color w:val="000000" w:themeColor="text1"/>
              </w:rPr>
            </w:pPr>
            <w:r>
              <w:rPr>
                <w:b/>
                <w:color w:val="000000" w:themeColor="text1"/>
              </w:rPr>
              <w:t>Rozmer</w:t>
            </w:r>
          </w:p>
          <w:p w14:paraId="61033C38" w14:textId="77777777" w:rsidR="00343D97" w:rsidRPr="004A241C" w:rsidRDefault="00343D97" w:rsidP="00550484">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2A23E2" w14:textId="77777777" w:rsidR="00343D97" w:rsidRDefault="00343D97" w:rsidP="00550484">
            <w:pPr>
              <w:spacing w:after="0"/>
              <w:rPr>
                <w:color w:val="000000" w:themeColor="text1"/>
              </w:rPr>
            </w:pPr>
            <w:r>
              <w:rPr>
                <w:color w:val="000000" w:themeColor="text1"/>
              </w:rPr>
              <w:t>Výška max. 190 cm</w:t>
            </w:r>
          </w:p>
          <w:p w14:paraId="6FAF7262" w14:textId="77777777" w:rsidR="00343D97" w:rsidRDefault="00343D97" w:rsidP="00550484">
            <w:pPr>
              <w:spacing w:after="0"/>
              <w:rPr>
                <w:color w:val="000000" w:themeColor="text1"/>
              </w:rPr>
            </w:pPr>
            <w:r w:rsidRPr="00EA1926">
              <w:rPr>
                <w:color w:val="000000" w:themeColor="text1"/>
              </w:rPr>
              <w:t xml:space="preserve">Šírka </w:t>
            </w:r>
            <w:r>
              <w:rPr>
                <w:color w:val="000000" w:themeColor="text1"/>
              </w:rPr>
              <w:t>max. 60 cm</w:t>
            </w:r>
          </w:p>
          <w:p w14:paraId="38C41F46" w14:textId="77777777" w:rsidR="00343D97" w:rsidRPr="004A241C" w:rsidRDefault="00343D97" w:rsidP="00550484">
            <w:pPr>
              <w:spacing w:after="0"/>
              <w:rPr>
                <w:color w:val="000000" w:themeColor="text1"/>
                <w:highlight w:val="yellow"/>
              </w:rPr>
            </w:pPr>
            <w:r w:rsidRPr="00EA1926">
              <w:rPr>
                <w:color w:val="000000" w:themeColor="text1"/>
              </w:rPr>
              <w:t xml:space="preserve">Hĺbka max. </w:t>
            </w:r>
            <w:r>
              <w:rPr>
                <w:color w:val="000000" w:themeColor="text1"/>
              </w:rPr>
              <w:t>70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56F09C11" w14:textId="77777777" w:rsidR="00343D97" w:rsidRPr="004A241C" w:rsidRDefault="00343D97" w:rsidP="00550484">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017A2" w14:textId="77777777" w:rsidR="00343D97" w:rsidRPr="004A241C" w:rsidRDefault="00343D97" w:rsidP="00550484">
            <w:pPr>
              <w:spacing w:after="0"/>
              <w:jc w:val="center"/>
              <w:rPr>
                <w:color w:val="000000"/>
              </w:rPr>
            </w:pPr>
            <w:r w:rsidRPr="004A241C">
              <w:rPr>
                <w:color w:val="000000"/>
              </w:rPr>
              <w:t>N/A</w:t>
            </w:r>
          </w:p>
        </w:tc>
      </w:tr>
      <w:tr w:rsidR="00343D97" w:rsidRPr="004A241C" w14:paraId="26FADD3D" w14:textId="77777777" w:rsidTr="00C6322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6CABD1" w14:textId="77777777" w:rsidR="00343D97" w:rsidRPr="004A241C" w:rsidRDefault="00343D97" w:rsidP="00550484">
            <w:pPr>
              <w:spacing w:after="0"/>
              <w:rPr>
                <w:b/>
                <w:color w:val="000000" w:themeColor="text1"/>
              </w:rPr>
            </w:pPr>
            <w:r>
              <w:rPr>
                <w:b/>
                <w:color w:val="000000" w:themeColor="text1"/>
              </w:rPr>
              <w:t>Špecifiká</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B0834E2" w14:textId="77777777" w:rsidR="00343D97" w:rsidRDefault="00343D97" w:rsidP="00550484">
            <w:pPr>
              <w:spacing w:after="0"/>
              <w:rPr>
                <w:color w:val="000000" w:themeColor="text1"/>
              </w:rPr>
            </w:pPr>
            <w:r>
              <w:rPr>
                <w:color w:val="000000" w:themeColor="text1"/>
              </w:rPr>
              <w:t>Zameniteľné otváranie dverí</w:t>
            </w:r>
          </w:p>
          <w:p w14:paraId="34E1B8A4" w14:textId="77777777" w:rsidR="00343D97" w:rsidRDefault="00343D97" w:rsidP="00550484">
            <w:pPr>
              <w:spacing w:after="0"/>
              <w:rPr>
                <w:color w:val="000000" w:themeColor="text1"/>
              </w:rPr>
            </w:pPr>
            <w:r>
              <w:rPr>
                <w:color w:val="000000" w:themeColor="text1"/>
              </w:rPr>
              <w:t>Priehradka na fľaše</w:t>
            </w:r>
          </w:p>
          <w:p w14:paraId="52752CD7" w14:textId="77777777" w:rsidR="00343D97" w:rsidRDefault="00343D97" w:rsidP="00550484">
            <w:pPr>
              <w:spacing w:after="0"/>
              <w:rPr>
                <w:color w:val="000000" w:themeColor="text1"/>
              </w:rPr>
            </w:pPr>
            <w:r w:rsidRPr="006A03B6">
              <w:rPr>
                <w:color w:val="000000" w:themeColor="text1"/>
              </w:rPr>
              <w:t>LED osvetlenie</w:t>
            </w:r>
          </w:p>
          <w:p w14:paraId="744615F5" w14:textId="77777777" w:rsidR="00343D97" w:rsidRDefault="00343D97" w:rsidP="00550484">
            <w:pPr>
              <w:spacing w:after="0"/>
              <w:rPr>
                <w:color w:val="000000" w:themeColor="text1"/>
              </w:rPr>
            </w:pPr>
            <w:r>
              <w:rPr>
                <w:color w:val="000000" w:themeColor="text1"/>
              </w:rPr>
              <w:t>Zásuvka na zeleninu</w:t>
            </w:r>
          </w:p>
          <w:p w14:paraId="3FC560C0" w14:textId="77777777" w:rsidR="00343D97" w:rsidRDefault="00343D97" w:rsidP="00550484">
            <w:pPr>
              <w:spacing w:after="0"/>
              <w:rPr>
                <w:color w:val="000000" w:themeColor="text1"/>
              </w:rPr>
            </w:pPr>
            <w:r>
              <w:rPr>
                <w:color w:val="000000" w:themeColor="text1"/>
              </w:rPr>
              <w:t xml:space="preserve">No </w:t>
            </w:r>
            <w:proofErr w:type="spellStart"/>
            <w:r>
              <w:rPr>
                <w:color w:val="000000" w:themeColor="text1"/>
              </w:rPr>
              <w:t>Frost</w:t>
            </w:r>
            <w:proofErr w:type="spellEnd"/>
            <w:r>
              <w:rPr>
                <w:color w:val="000000" w:themeColor="text1"/>
              </w:rPr>
              <w:t xml:space="preserve"> alebo ekvivalent</w:t>
            </w:r>
          </w:p>
          <w:p w14:paraId="121D6C43" w14:textId="7D6B2AC5" w:rsidR="00343D97" w:rsidRPr="004A241C" w:rsidRDefault="00343D97" w:rsidP="00550484">
            <w:pPr>
              <w:spacing w:after="0"/>
              <w:rPr>
                <w:color w:val="000000" w:themeColor="text1"/>
              </w:rPr>
            </w:pPr>
            <w:r>
              <w:rPr>
                <w:color w:val="000000" w:themeColor="text1"/>
              </w:rPr>
              <w:t xml:space="preserve">Technológia </w:t>
            </w:r>
            <w:proofErr w:type="spellStart"/>
            <w:r>
              <w:rPr>
                <w:color w:val="000000" w:themeColor="text1"/>
              </w:rPr>
              <w:t>Multi</w:t>
            </w:r>
            <w:proofErr w:type="spellEnd"/>
            <w:r>
              <w:rPr>
                <w:color w:val="000000" w:themeColor="text1"/>
              </w:rPr>
              <w:t xml:space="preserve"> </w:t>
            </w:r>
            <w:proofErr w:type="spellStart"/>
            <w:r>
              <w:rPr>
                <w:color w:val="000000" w:themeColor="text1"/>
              </w:rPr>
              <w:t>Flow</w:t>
            </w:r>
            <w:proofErr w:type="spellEnd"/>
            <w:r>
              <w:rPr>
                <w:color w:val="000000" w:themeColor="text1"/>
              </w:rPr>
              <w:t xml:space="preserve"> alebo ekvivalent</w:t>
            </w:r>
            <w:r w:rsidR="00E51134">
              <w:rPr>
                <w:color w:val="000000" w:themeColor="text1"/>
              </w:rPr>
              <w:t>*</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CEF6E6" w14:textId="77777777" w:rsidR="00343D97" w:rsidRPr="004A241C" w:rsidRDefault="00343D97" w:rsidP="00550484">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7E27DA4" w14:textId="77777777" w:rsidR="00343D97" w:rsidRPr="004A241C" w:rsidRDefault="00343D97" w:rsidP="00550484">
            <w:pPr>
              <w:spacing w:after="0"/>
              <w:jc w:val="center"/>
              <w:rPr>
                <w:i/>
                <w:color w:val="FF0000"/>
              </w:rPr>
            </w:pPr>
            <w:r w:rsidRPr="004A241C">
              <w:rPr>
                <w:i/>
                <w:color w:val="FF0000"/>
              </w:rPr>
              <w:t>(doplní uchádzač)</w:t>
            </w:r>
          </w:p>
        </w:tc>
      </w:tr>
      <w:tr w:rsidR="00343D97" w:rsidRPr="004A241C" w14:paraId="4ED69ED6" w14:textId="77777777" w:rsidTr="00C6322B">
        <w:trPr>
          <w:trHeight w:val="30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62CC7" w14:textId="77777777" w:rsidR="00343D97" w:rsidRDefault="00343D97" w:rsidP="00550484">
            <w:pPr>
              <w:spacing w:after="0"/>
              <w:rPr>
                <w:b/>
                <w:color w:val="000000" w:themeColor="text1"/>
              </w:rPr>
            </w:pPr>
            <w:r>
              <w:rPr>
                <w:b/>
                <w:color w:val="000000" w:themeColor="text1"/>
              </w:rPr>
              <w:t>Police v chladničke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F089EF" w14:textId="77777777" w:rsidR="00343D97" w:rsidRPr="006A03B6" w:rsidRDefault="00343D97" w:rsidP="00550484">
            <w:pPr>
              <w:spacing w:after="0"/>
              <w:rPr>
                <w:color w:val="000000" w:themeColor="text1"/>
              </w:rPr>
            </w:pPr>
            <w:r>
              <w:rPr>
                <w:color w:val="000000" w:themeColor="text1"/>
              </w:rPr>
              <w:t>min. 3  police</w:t>
            </w:r>
          </w:p>
        </w:tc>
        <w:tc>
          <w:tcPr>
            <w:tcW w:w="2913" w:type="dxa"/>
            <w:tcBorders>
              <w:top w:val="single" w:sz="4" w:space="0" w:color="auto"/>
              <w:left w:val="nil"/>
              <w:bottom w:val="single" w:sz="4" w:space="0" w:color="auto"/>
              <w:right w:val="single" w:sz="4" w:space="0" w:color="auto"/>
            </w:tcBorders>
            <w:vAlign w:val="center"/>
          </w:tcPr>
          <w:p w14:paraId="7AE88624" w14:textId="77777777" w:rsidR="00343D97" w:rsidRPr="004A241C" w:rsidRDefault="00343D97" w:rsidP="00550484">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6F0319" w14:textId="77777777" w:rsidR="00343D97" w:rsidRPr="004A241C" w:rsidRDefault="00343D97" w:rsidP="00550484">
            <w:pPr>
              <w:spacing w:after="0"/>
              <w:jc w:val="center"/>
              <w:rPr>
                <w:i/>
                <w:color w:val="FF0000"/>
              </w:rPr>
            </w:pPr>
            <w:r w:rsidRPr="004A241C">
              <w:rPr>
                <w:color w:val="000000"/>
              </w:rPr>
              <w:t>N/A</w:t>
            </w:r>
          </w:p>
        </w:tc>
      </w:tr>
      <w:tr w:rsidR="00343D97" w:rsidRPr="004A241C" w14:paraId="06A28BD3" w14:textId="77777777" w:rsidTr="00C6322B">
        <w:trPr>
          <w:trHeight w:val="562"/>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85FE5" w14:textId="77777777" w:rsidR="00343D97" w:rsidRDefault="00343D97" w:rsidP="00550484">
            <w:pPr>
              <w:spacing w:after="0"/>
              <w:rPr>
                <w:b/>
                <w:color w:val="000000" w:themeColor="text1"/>
              </w:rPr>
            </w:pPr>
            <w:r>
              <w:rPr>
                <w:b/>
                <w:color w:val="000000" w:themeColor="text1"/>
              </w:rPr>
              <w:t xml:space="preserve">Priehradky vo dverách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2A39A19" w14:textId="77777777" w:rsidR="00343D97" w:rsidRDefault="00343D97" w:rsidP="00550484">
            <w:pPr>
              <w:spacing w:after="0"/>
              <w:rPr>
                <w:color w:val="000000" w:themeColor="text1"/>
              </w:rPr>
            </w:pPr>
            <w:r>
              <w:rPr>
                <w:color w:val="000000" w:themeColor="text1"/>
              </w:rPr>
              <w:t>min. 2  priehradky</w:t>
            </w:r>
          </w:p>
        </w:tc>
        <w:tc>
          <w:tcPr>
            <w:tcW w:w="2913" w:type="dxa"/>
            <w:tcBorders>
              <w:top w:val="single" w:sz="4" w:space="0" w:color="auto"/>
              <w:left w:val="nil"/>
              <w:bottom w:val="single" w:sz="4" w:space="0" w:color="auto"/>
              <w:right w:val="single" w:sz="4" w:space="0" w:color="auto"/>
            </w:tcBorders>
            <w:vAlign w:val="center"/>
          </w:tcPr>
          <w:p w14:paraId="395B9CFB" w14:textId="77777777" w:rsidR="00343D97" w:rsidRPr="004A241C" w:rsidRDefault="00343D97" w:rsidP="00550484">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AA2123E" w14:textId="77777777" w:rsidR="00343D97" w:rsidRPr="004A241C" w:rsidRDefault="00343D97" w:rsidP="00550484">
            <w:pPr>
              <w:spacing w:after="0"/>
              <w:jc w:val="center"/>
              <w:rPr>
                <w:color w:val="000000"/>
              </w:rPr>
            </w:pPr>
            <w:r w:rsidRPr="004A241C">
              <w:rPr>
                <w:color w:val="000000"/>
              </w:rPr>
              <w:t>N/A</w:t>
            </w:r>
          </w:p>
        </w:tc>
      </w:tr>
      <w:tr w:rsidR="00343D97" w:rsidRPr="004A241C" w14:paraId="3A16111B" w14:textId="77777777" w:rsidTr="00C6322B">
        <w:trPr>
          <w:trHeight w:val="55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DAD314" w14:textId="77777777" w:rsidR="00343D97" w:rsidRDefault="00343D97" w:rsidP="00550484">
            <w:pPr>
              <w:spacing w:after="0"/>
              <w:rPr>
                <w:b/>
                <w:color w:val="000000" w:themeColor="text1"/>
              </w:rPr>
            </w:pPr>
            <w:r>
              <w:rPr>
                <w:b/>
                <w:color w:val="000000" w:themeColor="text1"/>
              </w:rPr>
              <w:t>Zásuvky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E06D4B" w14:textId="77777777" w:rsidR="00343D97" w:rsidRDefault="00343D97" w:rsidP="00550484">
            <w:pPr>
              <w:spacing w:after="0"/>
              <w:rPr>
                <w:color w:val="000000" w:themeColor="text1"/>
              </w:rPr>
            </w:pPr>
            <w:r>
              <w:rPr>
                <w:color w:val="000000" w:themeColor="text1"/>
              </w:rPr>
              <w:t>min. 3  zásuvky</w:t>
            </w:r>
          </w:p>
        </w:tc>
        <w:tc>
          <w:tcPr>
            <w:tcW w:w="2913" w:type="dxa"/>
            <w:tcBorders>
              <w:top w:val="single" w:sz="4" w:space="0" w:color="auto"/>
              <w:left w:val="nil"/>
              <w:bottom w:val="single" w:sz="4" w:space="0" w:color="auto"/>
              <w:right w:val="single" w:sz="4" w:space="0" w:color="auto"/>
            </w:tcBorders>
            <w:vAlign w:val="center"/>
          </w:tcPr>
          <w:p w14:paraId="31CDDDF1" w14:textId="77777777" w:rsidR="00343D97" w:rsidRPr="004A241C" w:rsidRDefault="00343D97" w:rsidP="00550484">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C83E97" w14:textId="77777777" w:rsidR="00343D97" w:rsidRPr="004A241C" w:rsidRDefault="00343D97" w:rsidP="00550484">
            <w:pPr>
              <w:spacing w:after="0"/>
              <w:jc w:val="center"/>
              <w:rPr>
                <w:color w:val="000000"/>
              </w:rPr>
            </w:pPr>
            <w:r w:rsidRPr="004A241C">
              <w:rPr>
                <w:color w:val="000000"/>
              </w:rPr>
              <w:t>N/A</w:t>
            </w:r>
          </w:p>
        </w:tc>
      </w:tr>
      <w:tr w:rsidR="00343D97" w:rsidRPr="004A241C" w14:paraId="66B48E4D" w14:textId="77777777" w:rsidTr="00C6322B">
        <w:trPr>
          <w:trHeight w:val="55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9B0203" w14:textId="77777777" w:rsidR="00343D97" w:rsidRDefault="00343D97" w:rsidP="00550484">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A918B1" w14:textId="77777777" w:rsidR="00343D97" w:rsidRDefault="00343D97" w:rsidP="00550484">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624EB7B" w14:textId="77777777" w:rsidR="00343D97" w:rsidRPr="004A241C" w:rsidRDefault="00343D97" w:rsidP="00550484">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16ABBD4" w14:textId="77777777" w:rsidR="00343D97" w:rsidRPr="004A241C" w:rsidRDefault="00343D97" w:rsidP="00550484">
            <w:pPr>
              <w:spacing w:after="0"/>
              <w:jc w:val="center"/>
              <w:rPr>
                <w:color w:val="000000"/>
              </w:rPr>
            </w:pPr>
            <w:r w:rsidRPr="004A241C">
              <w:rPr>
                <w:i/>
                <w:color w:val="FF0000"/>
              </w:rPr>
              <w:t>(doplní uchádzač)</w:t>
            </w:r>
          </w:p>
        </w:tc>
      </w:tr>
      <w:tr w:rsidR="00343D97" w:rsidRPr="004A241C" w14:paraId="29D1FA19" w14:textId="77777777" w:rsidTr="00C6322B">
        <w:trPr>
          <w:trHeight w:val="242"/>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C41B75" w14:textId="77777777" w:rsidR="00343D97" w:rsidRPr="004A241C" w:rsidRDefault="00343D97" w:rsidP="00550484">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5E182A" w14:textId="77777777" w:rsidR="00343D97" w:rsidRPr="004A241C" w:rsidRDefault="00343D97" w:rsidP="00550484">
            <w:pPr>
              <w:spacing w:after="0"/>
              <w:jc w:val="center"/>
              <w:rPr>
                <w:b/>
                <w:color w:val="000000"/>
                <w:highlight w:val="yellow"/>
              </w:rPr>
            </w:pPr>
            <w:r w:rsidRPr="004A241C">
              <w:rPr>
                <w:i/>
                <w:color w:val="FF0000"/>
              </w:rPr>
              <w:t>(doplní uchádzač)</w:t>
            </w:r>
          </w:p>
        </w:tc>
      </w:tr>
      <w:tr w:rsidR="00343D97" w:rsidRPr="004A241C" w14:paraId="5C87277D" w14:textId="77777777" w:rsidTr="00C6322B">
        <w:trPr>
          <w:trHeight w:val="24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447DA" w14:textId="77777777" w:rsidR="00343D97" w:rsidRPr="004A241C" w:rsidRDefault="00343D97" w:rsidP="00550484">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2F56DEE" w14:textId="77777777" w:rsidR="00343D97" w:rsidRPr="004A241C" w:rsidRDefault="00343D97" w:rsidP="00550484">
            <w:pPr>
              <w:spacing w:after="0"/>
              <w:jc w:val="center"/>
              <w:rPr>
                <w:b/>
                <w:color w:val="000000"/>
                <w:highlight w:val="yellow"/>
              </w:rPr>
            </w:pPr>
            <w:r w:rsidRPr="004A241C">
              <w:rPr>
                <w:i/>
                <w:color w:val="FF0000"/>
              </w:rPr>
              <w:t>(doplní uchádzač)</w:t>
            </w:r>
          </w:p>
        </w:tc>
      </w:tr>
    </w:tbl>
    <w:p w14:paraId="4802D30E"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4DA89C5"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F67A876" w14:textId="77777777" w:rsidR="00343D97" w:rsidRPr="004A241C" w:rsidRDefault="00343D97" w:rsidP="003061F8">
            <w:pPr>
              <w:pStyle w:val="Odsekzoznamu"/>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B691AE" w14:textId="77777777" w:rsidR="00343D97" w:rsidRPr="004A241C" w:rsidRDefault="00343D97" w:rsidP="003061F8">
            <w:pPr>
              <w:jc w:val="center"/>
              <w:rPr>
                <w:b/>
              </w:rPr>
            </w:pPr>
            <w:r w:rsidRPr="004A241C">
              <w:rPr>
                <w:b/>
              </w:rPr>
              <w:t>Vlastný návrh plnenia</w:t>
            </w:r>
          </w:p>
          <w:p w14:paraId="14FF9FBF" w14:textId="77777777" w:rsidR="00343D97" w:rsidRPr="004A241C" w:rsidRDefault="00343D97" w:rsidP="003061F8">
            <w:pPr>
              <w:jc w:val="center"/>
              <w:rPr>
                <w:bCs/>
                <w:color w:val="000000"/>
              </w:rPr>
            </w:pPr>
            <w:r w:rsidRPr="004A241C">
              <w:rPr>
                <w:bCs/>
                <w:color w:val="000000"/>
              </w:rPr>
              <w:t>(doplní uchádzač)</w:t>
            </w:r>
          </w:p>
          <w:p w14:paraId="2DA02C9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5DF938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DC3E5C" w14:textId="7908391B" w:rsidR="00343D97" w:rsidRPr="004A241C" w:rsidRDefault="00343D97" w:rsidP="00927836">
            <w:pPr>
              <w:rPr>
                <w:b/>
                <w:bCs/>
                <w:color w:val="000000"/>
                <w:highlight w:val="yellow"/>
              </w:rPr>
            </w:pPr>
            <w:r w:rsidRPr="004A241C">
              <w:rPr>
                <w:b/>
                <w:bCs/>
                <w:color w:val="000000"/>
              </w:rPr>
              <w:t xml:space="preserve">Položka č. </w:t>
            </w:r>
            <w:r>
              <w:rPr>
                <w:b/>
                <w:bCs/>
                <w:color w:val="000000"/>
              </w:rPr>
              <w:t>5</w:t>
            </w:r>
            <w:r w:rsidRPr="004A241C">
              <w:rPr>
                <w:b/>
                <w:bCs/>
                <w:color w:val="000000"/>
              </w:rPr>
              <w:t xml:space="preserve"> – </w:t>
            </w:r>
            <w:r w:rsidRPr="00BC7068">
              <w:rPr>
                <w:b/>
                <w:bCs/>
                <w:color w:val="000000"/>
              </w:rPr>
              <w:t>Mraznička skriňová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350FC0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4E08F20"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1BD6580" w14:textId="77777777" w:rsidTr="003061F8">
        <w:trPr>
          <w:trHeight w:val="277"/>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2B3E7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F0748D1" w14:textId="77777777" w:rsidR="00343D97" w:rsidRPr="004A241C" w:rsidRDefault="00343D97" w:rsidP="003061F8">
            <w:pPr>
              <w:rPr>
                <w:b/>
                <w:color w:val="000000"/>
              </w:rPr>
            </w:pPr>
            <w:r w:rsidRPr="004A241C">
              <w:rPr>
                <w:b/>
                <w:color w:val="000000"/>
              </w:rPr>
              <w:t xml:space="preserve"> </w:t>
            </w:r>
            <w:r>
              <w:rPr>
                <w:b/>
                <w:color w:val="000000"/>
              </w:rPr>
              <w:t>12</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5817CF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3A450D2" w14:textId="77777777" w:rsidR="00343D97" w:rsidRPr="004A241C" w:rsidRDefault="00343D97" w:rsidP="003061F8">
            <w:pPr>
              <w:jc w:val="center"/>
              <w:rPr>
                <w:b/>
                <w:bCs/>
                <w:color w:val="000000"/>
                <w:highlight w:val="yellow"/>
              </w:rPr>
            </w:pPr>
          </w:p>
        </w:tc>
      </w:tr>
      <w:tr w:rsidR="00343D97" w:rsidRPr="004A241C" w14:paraId="3B27CC59" w14:textId="77777777" w:rsidTr="00EE7673">
        <w:trPr>
          <w:trHeight w:val="266"/>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EBB7D7" w14:textId="77777777" w:rsidR="00343D97" w:rsidRPr="004A241C" w:rsidRDefault="00343D97" w:rsidP="00927836">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F892DE" w14:textId="77777777" w:rsidR="00343D97" w:rsidRPr="004A241C" w:rsidRDefault="00343D97" w:rsidP="00927836">
            <w:pPr>
              <w:spacing w:after="0"/>
              <w:rPr>
                <w:color w:val="000000"/>
              </w:rPr>
            </w:pPr>
            <w:r w:rsidRPr="004A241C">
              <w:rPr>
                <w:color w:val="000000"/>
              </w:rPr>
              <w:t xml:space="preserve">min. </w:t>
            </w:r>
            <w:r>
              <w:rPr>
                <w:color w:val="000000"/>
              </w:rPr>
              <w:t xml:space="preserve">D </w:t>
            </w:r>
          </w:p>
        </w:tc>
        <w:tc>
          <w:tcPr>
            <w:tcW w:w="2913" w:type="dxa"/>
            <w:tcBorders>
              <w:top w:val="single" w:sz="4" w:space="0" w:color="auto"/>
              <w:left w:val="nil"/>
              <w:bottom w:val="single" w:sz="4" w:space="0" w:color="auto"/>
              <w:right w:val="single" w:sz="4" w:space="0" w:color="auto"/>
            </w:tcBorders>
            <w:vAlign w:val="center"/>
          </w:tcPr>
          <w:p w14:paraId="3527075F" w14:textId="77777777" w:rsidR="00343D97" w:rsidRPr="004A241C" w:rsidRDefault="00343D97" w:rsidP="00927836">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5528E3F" w14:textId="77777777" w:rsidR="00343D97" w:rsidRPr="004A241C" w:rsidRDefault="00343D97" w:rsidP="00927836">
            <w:pPr>
              <w:spacing w:after="0"/>
              <w:jc w:val="center"/>
              <w:rPr>
                <w:color w:val="000000"/>
              </w:rPr>
            </w:pPr>
            <w:r w:rsidRPr="004A241C">
              <w:rPr>
                <w:color w:val="000000"/>
              </w:rPr>
              <w:t>N/A</w:t>
            </w:r>
          </w:p>
        </w:tc>
      </w:tr>
      <w:tr w:rsidR="00343D97" w:rsidRPr="004A241C" w14:paraId="77CC4EDC"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D7346C" w14:textId="77777777" w:rsidR="00343D97" w:rsidRPr="004A241C" w:rsidRDefault="00343D97" w:rsidP="00927836">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B02CEA7" w14:textId="77777777" w:rsidR="00343D97" w:rsidRPr="004A241C" w:rsidRDefault="00343D97" w:rsidP="00927836">
            <w:pPr>
              <w:spacing w:after="0"/>
              <w:rPr>
                <w:bCs/>
                <w:color w:val="000000"/>
                <w:highlight w:val="yellow"/>
              </w:rPr>
            </w:pPr>
            <w:r w:rsidRPr="004A241C">
              <w:rPr>
                <w:bCs/>
              </w:rPr>
              <w:t xml:space="preserve">min. </w:t>
            </w:r>
            <w:r>
              <w:rPr>
                <w:bCs/>
              </w:rPr>
              <w:t>7 hod.</w:t>
            </w:r>
          </w:p>
        </w:tc>
        <w:tc>
          <w:tcPr>
            <w:tcW w:w="2913" w:type="dxa"/>
            <w:tcBorders>
              <w:top w:val="single" w:sz="4" w:space="0" w:color="auto"/>
              <w:left w:val="nil"/>
              <w:bottom w:val="single" w:sz="4" w:space="0" w:color="auto"/>
              <w:right w:val="single" w:sz="4" w:space="0" w:color="auto"/>
            </w:tcBorders>
            <w:vAlign w:val="center"/>
          </w:tcPr>
          <w:p w14:paraId="15BEB816" w14:textId="77777777" w:rsidR="00343D97" w:rsidRPr="004A241C" w:rsidRDefault="00343D97" w:rsidP="00927836">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A8D3A5" w14:textId="77777777" w:rsidR="00343D97" w:rsidRPr="004A241C" w:rsidRDefault="00343D97" w:rsidP="00927836">
            <w:pPr>
              <w:spacing w:after="0"/>
              <w:jc w:val="center"/>
              <w:rPr>
                <w:color w:val="000000"/>
                <w:highlight w:val="yellow"/>
              </w:rPr>
            </w:pPr>
            <w:r w:rsidRPr="004A241C">
              <w:rPr>
                <w:color w:val="000000"/>
              </w:rPr>
              <w:t>N/A</w:t>
            </w:r>
          </w:p>
        </w:tc>
      </w:tr>
      <w:tr w:rsidR="00343D97" w:rsidRPr="004A241C" w14:paraId="3C765563"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3FA39AA" w14:textId="77777777" w:rsidR="00343D97" w:rsidRDefault="00343D97" w:rsidP="00927836">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18336C0" w14:textId="77777777" w:rsidR="00343D97" w:rsidRPr="004A241C" w:rsidRDefault="00343D97" w:rsidP="00927836">
            <w:pPr>
              <w:spacing w:after="0"/>
            </w:pPr>
            <w:r>
              <w:rPr>
                <w:bCs/>
              </w:rPr>
              <w:t>max. 40dB</w:t>
            </w:r>
          </w:p>
        </w:tc>
        <w:tc>
          <w:tcPr>
            <w:tcW w:w="2913" w:type="dxa"/>
            <w:tcBorders>
              <w:top w:val="single" w:sz="4" w:space="0" w:color="auto"/>
              <w:left w:val="nil"/>
              <w:bottom w:val="single" w:sz="4" w:space="0" w:color="auto"/>
              <w:right w:val="single" w:sz="4" w:space="0" w:color="auto"/>
            </w:tcBorders>
            <w:vAlign w:val="center"/>
          </w:tcPr>
          <w:p w14:paraId="01D857AB" w14:textId="77777777" w:rsidR="00343D97" w:rsidRPr="004A241C" w:rsidRDefault="00343D97" w:rsidP="00927836">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A7EE85" w14:textId="77777777" w:rsidR="00343D97" w:rsidRPr="004A241C" w:rsidRDefault="00343D97" w:rsidP="00927836">
            <w:pPr>
              <w:spacing w:after="0"/>
              <w:jc w:val="center"/>
              <w:rPr>
                <w:color w:val="000000"/>
              </w:rPr>
            </w:pPr>
            <w:r w:rsidRPr="004A241C">
              <w:rPr>
                <w:color w:val="000000"/>
              </w:rPr>
              <w:t>N/A</w:t>
            </w:r>
          </w:p>
        </w:tc>
      </w:tr>
      <w:tr w:rsidR="00343D97" w:rsidRPr="004A241C" w14:paraId="32602B51"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B6851E" w14:textId="77777777" w:rsidR="00343D97" w:rsidRPr="004A241C" w:rsidRDefault="00343D97" w:rsidP="00927836">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F1D94AF" w14:textId="77777777" w:rsidR="00343D97" w:rsidRPr="004A241C" w:rsidRDefault="00343D97" w:rsidP="00927836">
            <w:pPr>
              <w:spacing w:after="0"/>
            </w:pPr>
            <w:r w:rsidRPr="004A241C">
              <w:t xml:space="preserve">min. </w:t>
            </w:r>
            <w:r>
              <w:t>145</w:t>
            </w:r>
            <w:r w:rsidRPr="004A241C">
              <w:t xml:space="preserve"> </w:t>
            </w:r>
            <w:r>
              <w:t>l</w:t>
            </w:r>
          </w:p>
        </w:tc>
        <w:tc>
          <w:tcPr>
            <w:tcW w:w="2913" w:type="dxa"/>
            <w:tcBorders>
              <w:top w:val="single" w:sz="4" w:space="0" w:color="auto"/>
              <w:left w:val="nil"/>
              <w:bottom w:val="single" w:sz="4" w:space="0" w:color="auto"/>
              <w:right w:val="single" w:sz="4" w:space="0" w:color="auto"/>
            </w:tcBorders>
            <w:vAlign w:val="center"/>
          </w:tcPr>
          <w:p w14:paraId="3CDDCDAC" w14:textId="77777777" w:rsidR="00343D97" w:rsidRPr="004A241C" w:rsidRDefault="00343D97" w:rsidP="00927836">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281FFE" w14:textId="77777777" w:rsidR="00343D97" w:rsidRPr="004A241C" w:rsidRDefault="00343D97" w:rsidP="00927836">
            <w:pPr>
              <w:spacing w:after="0"/>
              <w:jc w:val="center"/>
              <w:rPr>
                <w:color w:val="000000"/>
              </w:rPr>
            </w:pPr>
            <w:r w:rsidRPr="004A241C">
              <w:rPr>
                <w:color w:val="000000"/>
              </w:rPr>
              <w:t>N/A</w:t>
            </w:r>
          </w:p>
        </w:tc>
      </w:tr>
      <w:tr w:rsidR="00343D97" w:rsidRPr="004A241C" w14:paraId="5EA6BF19"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6A8650" w14:textId="04D7888F" w:rsidR="00343D97" w:rsidRPr="004A241C" w:rsidRDefault="00662780" w:rsidP="00927836">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7AF7444" w14:textId="77777777" w:rsidR="00343D97" w:rsidRPr="004A241C" w:rsidRDefault="00343D97" w:rsidP="00927836">
            <w:pPr>
              <w:spacing w:after="0"/>
            </w:pPr>
            <w:r w:rsidRPr="004A241C">
              <w:t>m</w:t>
            </w:r>
            <w:r>
              <w:t>ax</w:t>
            </w:r>
            <w:r w:rsidRPr="004A241C">
              <w:t xml:space="preserve">. </w:t>
            </w:r>
            <w:r>
              <w:t>220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310C404D" w14:textId="77777777" w:rsidR="00343D97" w:rsidRPr="004A241C" w:rsidRDefault="00343D97" w:rsidP="00927836">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0B9D85" w14:textId="77777777" w:rsidR="00343D97" w:rsidRPr="004A241C" w:rsidRDefault="00343D97" w:rsidP="00927836">
            <w:pPr>
              <w:spacing w:after="0"/>
              <w:jc w:val="center"/>
              <w:rPr>
                <w:color w:val="000000"/>
              </w:rPr>
            </w:pPr>
            <w:r w:rsidRPr="004A241C">
              <w:rPr>
                <w:color w:val="000000"/>
              </w:rPr>
              <w:t>N/A</w:t>
            </w:r>
          </w:p>
        </w:tc>
      </w:tr>
      <w:tr w:rsidR="00343D97" w:rsidRPr="004A241C" w14:paraId="54E1B94E"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FDFC5F" w14:textId="77777777" w:rsidR="00343D97" w:rsidRDefault="00343D97" w:rsidP="00927836">
            <w:pPr>
              <w:spacing w:after="0"/>
              <w:rPr>
                <w:b/>
                <w:color w:val="000000" w:themeColor="text1"/>
              </w:rPr>
            </w:pPr>
            <w:r>
              <w:rPr>
                <w:b/>
                <w:color w:val="000000" w:themeColor="text1"/>
              </w:rPr>
              <w:t>Rozmer</w:t>
            </w:r>
          </w:p>
          <w:p w14:paraId="53C79DA1" w14:textId="77777777" w:rsidR="00343D97" w:rsidRPr="004A241C" w:rsidRDefault="00343D97" w:rsidP="00927836">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F71084" w14:textId="77777777" w:rsidR="00343D97" w:rsidRDefault="00343D97" w:rsidP="00927836">
            <w:pPr>
              <w:spacing w:after="0"/>
              <w:rPr>
                <w:color w:val="000000" w:themeColor="text1"/>
              </w:rPr>
            </w:pPr>
            <w:r>
              <w:rPr>
                <w:color w:val="000000" w:themeColor="text1"/>
              </w:rPr>
              <w:t>Výška max. 185 cm</w:t>
            </w:r>
          </w:p>
          <w:p w14:paraId="4041686D" w14:textId="77777777" w:rsidR="00343D97" w:rsidRDefault="00343D97" w:rsidP="00927836">
            <w:pPr>
              <w:spacing w:after="0"/>
              <w:rPr>
                <w:color w:val="000000" w:themeColor="text1"/>
              </w:rPr>
            </w:pPr>
            <w:r w:rsidRPr="00EA1926">
              <w:rPr>
                <w:color w:val="000000" w:themeColor="text1"/>
              </w:rPr>
              <w:t xml:space="preserve">Šírka </w:t>
            </w:r>
            <w:r>
              <w:rPr>
                <w:color w:val="000000" w:themeColor="text1"/>
              </w:rPr>
              <w:t>max. 75 cm</w:t>
            </w:r>
          </w:p>
          <w:p w14:paraId="284FFA96" w14:textId="77777777" w:rsidR="00343D97" w:rsidRPr="004A241C" w:rsidRDefault="00343D97" w:rsidP="00927836">
            <w:pPr>
              <w:spacing w:after="0"/>
              <w:rPr>
                <w:color w:val="000000" w:themeColor="text1"/>
                <w:highlight w:val="yellow"/>
              </w:rPr>
            </w:pPr>
            <w:r w:rsidRPr="00EA1926">
              <w:rPr>
                <w:color w:val="000000" w:themeColor="text1"/>
              </w:rPr>
              <w:t xml:space="preserve">Hĺbka max. </w:t>
            </w:r>
            <w:r>
              <w:rPr>
                <w:color w:val="000000" w:themeColor="text1"/>
              </w:rPr>
              <w:t>80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1F4D0FEE" w14:textId="77777777" w:rsidR="00343D97" w:rsidRPr="004A241C" w:rsidRDefault="00343D97" w:rsidP="00927836">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8E338" w14:textId="77777777" w:rsidR="00343D97" w:rsidRPr="004A241C" w:rsidRDefault="00343D97" w:rsidP="00927836">
            <w:pPr>
              <w:spacing w:after="0"/>
              <w:jc w:val="center"/>
              <w:rPr>
                <w:color w:val="000000"/>
              </w:rPr>
            </w:pPr>
            <w:r w:rsidRPr="004A241C">
              <w:rPr>
                <w:color w:val="000000"/>
              </w:rPr>
              <w:t>N/A</w:t>
            </w:r>
          </w:p>
        </w:tc>
      </w:tr>
      <w:tr w:rsidR="00343D97" w:rsidRPr="004A241C" w14:paraId="5FF43254"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8EB6A1" w14:textId="77777777" w:rsidR="00343D97" w:rsidRPr="004A241C" w:rsidRDefault="00343D97" w:rsidP="00927836">
            <w:pPr>
              <w:spacing w:after="0"/>
              <w:rPr>
                <w:b/>
                <w:color w:val="000000" w:themeColor="text1"/>
              </w:rPr>
            </w:pPr>
            <w:r>
              <w:rPr>
                <w:b/>
                <w:color w:val="000000" w:themeColor="text1"/>
              </w:rPr>
              <w:t>Počet oddelených priestorov v mrazničke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80141C3" w14:textId="77777777" w:rsidR="00343D97" w:rsidRDefault="00343D97" w:rsidP="00927836">
            <w:pPr>
              <w:spacing w:after="0"/>
              <w:rPr>
                <w:color w:val="000000" w:themeColor="text1"/>
              </w:rPr>
            </w:pPr>
            <w:r>
              <w:rPr>
                <w:color w:val="000000" w:themeColor="text1"/>
              </w:rPr>
              <w:t>min. 5 priestorov</w:t>
            </w:r>
          </w:p>
          <w:p w14:paraId="1344B8AC" w14:textId="77777777" w:rsidR="00343D97" w:rsidRPr="004A241C" w:rsidRDefault="00343D97" w:rsidP="00927836">
            <w:pPr>
              <w:spacing w:after="0"/>
              <w:rPr>
                <w:color w:val="000000" w:themeColor="text1"/>
              </w:rPr>
            </w:pPr>
          </w:p>
        </w:tc>
        <w:tc>
          <w:tcPr>
            <w:tcW w:w="2913" w:type="dxa"/>
            <w:tcBorders>
              <w:top w:val="single" w:sz="4" w:space="0" w:color="auto"/>
              <w:left w:val="nil"/>
              <w:bottom w:val="single" w:sz="4" w:space="0" w:color="auto"/>
              <w:right w:val="single" w:sz="4" w:space="0" w:color="auto"/>
            </w:tcBorders>
            <w:vAlign w:val="center"/>
          </w:tcPr>
          <w:p w14:paraId="4E6D685D" w14:textId="77777777" w:rsidR="00343D97" w:rsidRPr="004A241C" w:rsidRDefault="00343D97" w:rsidP="00927836">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49955F" w14:textId="77777777" w:rsidR="00343D97" w:rsidRPr="004A241C" w:rsidRDefault="00343D97" w:rsidP="00927836">
            <w:pPr>
              <w:spacing w:after="0"/>
              <w:jc w:val="center"/>
              <w:rPr>
                <w:i/>
                <w:color w:val="FF0000"/>
              </w:rPr>
            </w:pPr>
            <w:r w:rsidRPr="004A241C">
              <w:rPr>
                <w:color w:val="000000"/>
              </w:rPr>
              <w:t>N/A</w:t>
            </w:r>
          </w:p>
        </w:tc>
      </w:tr>
      <w:tr w:rsidR="00343D97" w:rsidRPr="004A241C" w14:paraId="1181C899"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3BB208" w14:textId="77777777" w:rsidR="00343D97" w:rsidRDefault="00343D97" w:rsidP="00927836">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29BDDD" w14:textId="77777777" w:rsidR="00343D97" w:rsidRDefault="00343D97" w:rsidP="00927836">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65A2C5" w14:textId="77777777" w:rsidR="00343D97" w:rsidRPr="004A241C" w:rsidRDefault="00343D97" w:rsidP="00927836">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05225775" w14:textId="77777777" w:rsidR="00343D97" w:rsidRPr="004A241C" w:rsidRDefault="00343D97" w:rsidP="00927836">
            <w:pPr>
              <w:spacing w:after="0"/>
              <w:jc w:val="center"/>
              <w:rPr>
                <w:color w:val="000000"/>
              </w:rPr>
            </w:pPr>
            <w:r w:rsidRPr="004A241C">
              <w:rPr>
                <w:i/>
                <w:color w:val="FF0000"/>
              </w:rPr>
              <w:t>(doplní uchádzač)</w:t>
            </w:r>
          </w:p>
        </w:tc>
      </w:tr>
      <w:tr w:rsidR="00343D97" w:rsidRPr="004A241C" w14:paraId="194F5F93" w14:textId="77777777" w:rsidTr="00EE7673">
        <w:trPr>
          <w:trHeight w:val="271"/>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F945B0" w14:textId="77777777" w:rsidR="00343D97" w:rsidRPr="004A241C" w:rsidRDefault="00343D97" w:rsidP="00927836">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F33BF2" w14:textId="77777777" w:rsidR="00343D97" w:rsidRPr="004A241C" w:rsidRDefault="00343D97" w:rsidP="00927836">
            <w:pPr>
              <w:spacing w:after="0"/>
              <w:jc w:val="center"/>
              <w:rPr>
                <w:b/>
                <w:color w:val="000000"/>
                <w:highlight w:val="yellow"/>
              </w:rPr>
            </w:pPr>
            <w:r w:rsidRPr="004A241C">
              <w:rPr>
                <w:i/>
                <w:color w:val="FF0000"/>
              </w:rPr>
              <w:t>(doplní uchádzač)</w:t>
            </w:r>
          </w:p>
        </w:tc>
      </w:tr>
      <w:tr w:rsidR="00343D97" w:rsidRPr="004A241C" w14:paraId="4503D91A" w14:textId="77777777" w:rsidTr="00EE7673">
        <w:trPr>
          <w:trHeight w:val="120"/>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1247C6" w14:textId="77777777" w:rsidR="00343D97" w:rsidRPr="004A241C" w:rsidRDefault="00343D97" w:rsidP="00927836">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582156" w14:textId="77777777" w:rsidR="00343D97" w:rsidRPr="004A241C" w:rsidRDefault="00343D97" w:rsidP="00927836">
            <w:pPr>
              <w:spacing w:after="0"/>
              <w:jc w:val="center"/>
              <w:rPr>
                <w:b/>
                <w:color w:val="000000"/>
                <w:highlight w:val="yellow"/>
              </w:rPr>
            </w:pPr>
            <w:r w:rsidRPr="004A241C">
              <w:rPr>
                <w:i/>
                <w:color w:val="FF0000"/>
              </w:rPr>
              <w:t>(doplní uchádzač)</w:t>
            </w:r>
          </w:p>
        </w:tc>
      </w:tr>
    </w:tbl>
    <w:p w14:paraId="3FAC93D6"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D3F4739"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AB046F7" w14:textId="77777777" w:rsidR="00343D97" w:rsidRPr="004A241C" w:rsidRDefault="00343D97" w:rsidP="003061F8">
            <w:pPr>
              <w:pStyle w:val="Odsekzoznamu"/>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79F63D9" w14:textId="77777777" w:rsidR="00343D97" w:rsidRPr="004A241C" w:rsidRDefault="00343D97" w:rsidP="003061F8">
            <w:pPr>
              <w:jc w:val="center"/>
              <w:rPr>
                <w:b/>
              </w:rPr>
            </w:pPr>
            <w:r w:rsidRPr="004A241C">
              <w:rPr>
                <w:b/>
              </w:rPr>
              <w:t>Vlastný návrh plnenia</w:t>
            </w:r>
          </w:p>
          <w:p w14:paraId="78C647CE" w14:textId="77777777" w:rsidR="00343D97" w:rsidRPr="004A241C" w:rsidRDefault="00343D97" w:rsidP="003061F8">
            <w:pPr>
              <w:jc w:val="center"/>
              <w:rPr>
                <w:bCs/>
                <w:color w:val="000000"/>
              </w:rPr>
            </w:pPr>
            <w:r w:rsidRPr="004A241C">
              <w:rPr>
                <w:bCs/>
                <w:color w:val="000000"/>
              </w:rPr>
              <w:t>(doplní uchádzač)</w:t>
            </w:r>
          </w:p>
          <w:p w14:paraId="69BDB114"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0FDFEB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6433ABF" w14:textId="5D514B99" w:rsidR="00343D97" w:rsidRPr="004A241C" w:rsidRDefault="00343D97" w:rsidP="002A4937">
            <w:pPr>
              <w:rPr>
                <w:b/>
                <w:bCs/>
                <w:color w:val="000000"/>
                <w:highlight w:val="yellow"/>
              </w:rPr>
            </w:pPr>
            <w:r w:rsidRPr="004A241C">
              <w:rPr>
                <w:b/>
                <w:bCs/>
                <w:color w:val="000000"/>
              </w:rPr>
              <w:t xml:space="preserve">Položka č. </w:t>
            </w:r>
            <w:r>
              <w:rPr>
                <w:b/>
                <w:bCs/>
                <w:color w:val="000000"/>
              </w:rPr>
              <w:t>6</w:t>
            </w:r>
            <w:r w:rsidRPr="004A241C">
              <w:rPr>
                <w:b/>
                <w:bCs/>
                <w:color w:val="000000"/>
              </w:rPr>
              <w:t xml:space="preserve"> – </w:t>
            </w:r>
            <w:r w:rsidRPr="00CF2E40">
              <w:rPr>
                <w:b/>
                <w:bCs/>
                <w:color w:val="000000"/>
              </w:rPr>
              <w:t>Mraznička truhlicová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C318BD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3CE00B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4416C5C"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B208519"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9EDDC8" w14:textId="77777777" w:rsidR="00343D97" w:rsidRPr="004A241C" w:rsidRDefault="00343D97" w:rsidP="003061F8">
            <w:pPr>
              <w:rPr>
                <w:b/>
                <w:color w:val="000000"/>
              </w:rPr>
            </w:pPr>
            <w:r w:rsidRPr="00F74B65">
              <w:rPr>
                <w:b/>
                <w:color w:val="000000"/>
              </w:rPr>
              <w:t>1</w:t>
            </w:r>
            <w:r>
              <w:rPr>
                <w:b/>
                <w:color w:val="000000"/>
              </w:rPr>
              <w:t>4</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EAF295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0D270E1" w14:textId="77777777" w:rsidR="00343D97" w:rsidRPr="004A241C" w:rsidRDefault="00343D97" w:rsidP="003061F8">
            <w:pPr>
              <w:jc w:val="center"/>
              <w:rPr>
                <w:b/>
                <w:bCs/>
                <w:color w:val="000000"/>
                <w:highlight w:val="yellow"/>
              </w:rPr>
            </w:pPr>
          </w:p>
        </w:tc>
      </w:tr>
      <w:tr w:rsidR="00343D97" w:rsidRPr="004A241C" w14:paraId="566EF8FD" w14:textId="77777777" w:rsidTr="00EE7673">
        <w:trPr>
          <w:trHeight w:val="20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E6F2BD" w14:textId="77777777" w:rsidR="00343D97" w:rsidRPr="004A241C" w:rsidRDefault="00343D97" w:rsidP="00FB1410">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FB3D62" w14:textId="77777777" w:rsidR="00343D97" w:rsidRPr="004A241C" w:rsidRDefault="00343D97" w:rsidP="00FB1410">
            <w:pPr>
              <w:spacing w:after="0"/>
              <w:rPr>
                <w:color w:val="000000"/>
              </w:rPr>
            </w:pPr>
            <w:r w:rsidRPr="004A241C">
              <w:rPr>
                <w:color w:val="000000"/>
              </w:rPr>
              <w:t xml:space="preserve">min. </w:t>
            </w:r>
            <w:r>
              <w:rPr>
                <w:color w:val="000000"/>
              </w:rPr>
              <w:t xml:space="preserve">D </w:t>
            </w:r>
          </w:p>
        </w:tc>
        <w:tc>
          <w:tcPr>
            <w:tcW w:w="2913" w:type="dxa"/>
            <w:tcBorders>
              <w:top w:val="single" w:sz="4" w:space="0" w:color="auto"/>
              <w:left w:val="nil"/>
              <w:bottom w:val="single" w:sz="4" w:space="0" w:color="auto"/>
              <w:right w:val="single" w:sz="4" w:space="0" w:color="auto"/>
            </w:tcBorders>
            <w:vAlign w:val="center"/>
          </w:tcPr>
          <w:p w14:paraId="2B6EDB34" w14:textId="77777777" w:rsidR="00343D97" w:rsidRPr="004A241C" w:rsidRDefault="00343D97" w:rsidP="00FB1410">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DC2471" w14:textId="77777777" w:rsidR="00343D97" w:rsidRPr="004A241C" w:rsidRDefault="00343D97" w:rsidP="00FB1410">
            <w:pPr>
              <w:spacing w:after="0"/>
              <w:jc w:val="center"/>
              <w:rPr>
                <w:color w:val="000000"/>
              </w:rPr>
            </w:pPr>
            <w:r w:rsidRPr="004A241C">
              <w:rPr>
                <w:color w:val="000000"/>
              </w:rPr>
              <w:t>N/A</w:t>
            </w:r>
          </w:p>
        </w:tc>
      </w:tr>
      <w:tr w:rsidR="00343D97" w:rsidRPr="004A241C" w14:paraId="60F9E5F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A52D800" w14:textId="6E4CB246" w:rsidR="00343D97" w:rsidRPr="007C37C7" w:rsidRDefault="00662780" w:rsidP="00FB1410">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7356CE3" w14:textId="77777777" w:rsidR="00343D97" w:rsidRPr="004A241C" w:rsidRDefault="00343D97" w:rsidP="00FB1410">
            <w:pPr>
              <w:spacing w:after="0"/>
              <w:rPr>
                <w:bCs/>
              </w:rPr>
            </w:pPr>
            <w:r w:rsidRPr="004A241C">
              <w:t>m</w:t>
            </w:r>
            <w:r>
              <w:t>ax</w:t>
            </w:r>
            <w:r w:rsidRPr="004A241C">
              <w:t xml:space="preserve">. </w:t>
            </w:r>
            <w:r>
              <w:t>210</w:t>
            </w:r>
            <w:r w:rsidRPr="004A241C">
              <w:t>k</w:t>
            </w:r>
            <w:r>
              <w:t>Wh</w:t>
            </w:r>
            <w:r w:rsidRPr="004A241C">
              <w:t>/</w:t>
            </w:r>
            <w:r>
              <w:t>ročne</w:t>
            </w:r>
          </w:p>
        </w:tc>
        <w:tc>
          <w:tcPr>
            <w:tcW w:w="2913" w:type="dxa"/>
            <w:tcBorders>
              <w:top w:val="single" w:sz="4" w:space="0" w:color="auto"/>
              <w:left w:val="nil"/>
              <w:bottom w:val="single" w:sz="4" w:space="0" w:color="auto"/>
              <w:right w:val="single" w:sz="4" w:space="0" w:color="auto"/>
            </w:tcBorders>
            <w:vAlign w:val="center"/>
          </w:tcPr>
          <w:p w14:paraId="379F2817" w14:textId="77777777" w:rsidR="00343D97" w:rsidRPr="004A241C" w:rsidRDefault="00343D97" w:rsidP="00FB1410">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D1DC36" w14:textId="77777777" w:rsidR="00343D97" w:rsidRPr="004A241C" w:rsidRDefault="00343D97" w:rsidP="00FB1410">
            <w:pPr>
              <w:spacing w:after="0"/>
              <w:jc w:val="center"/>
              <w:rPr>
                <w:color w:val="000000"/>
              </w:rPr>
            </w:pPr>
            <w:r w:rsidRPr="004A241C">
              <w:rPr>
                <w:color w:val="000000"/>
              </w:rPr>
              <w:t>N/A</w:t>
            </w:r>
          </w:p>
        </w:tc>
      </w:tr>
      <w:tr w:rsidR="00343D97" w:rsidRPr="004A241C" w14:paraId="2200890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F95481" w14:textId="77777777" w:rsidR="00343D97" w:rsidRPr="004A241C" w:rsidRDefault="00343D97" w:rsidP="00FB1410">
            <w:pPr>
              <w:spacing w:after="0"/>
              <w:rPr>
                <w:b/>
                <w:bCs/>
                <w:color w:val="000000"/>
                <w:highlight w:val="yellow"/>
              </w:rPr>
            </w:pPr>
            <w:r w:rsidRPr="007C37C7">
              <w:rPr>
                <w:b/>
              </w:rPr>
              <w:t>Skladovacia doba pri poruche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12BD626" w14:textId="77777777" w:rsidR="00343D97" w:rsidRPr="004A241C" w:rsidRDefault="00343D97" w:rsidP="00FB1410">
            <w:pPr>
              <w:spacing w:after="0"/>
              <w:rPr>
                <w:bCs/>
                <w:color w:val="000000"/>
                <w:highlight w:val="yellow"/>
              </w:rPr>
            </w:pPr>
            <w:r w:rsidRPr="004A241C">
              <w:rPr>
                <w:bCs/>
              </w:rPr>
              <w:t xml:space="preserve">min. </w:t>
            </w:r>
            <w:r>
              <w:rPr>
                <w:bCs/>
              </w:rPr>
              <w:t>20hod.</w:t>
            </w:r>
          </w:p>
        </w:tc>
        <w:tc>
          <w:tcPr>
            <w:tcW w:w="2913" w:type="dxa"/>
            <w:tcBorders>
              <w:top w:val="single" w:sz="4" w:space="0" w:color="auto"/>
              <w:left w:val="nil"/>
              <w:bottom w:val="single" w:sz="4" w:space="0" w:color="auto"/>
              <w:right w:val="single" w:sz="4" w:space="0" w:color="auto"/>
            </w:tcBorders>
            <w:vAlign w:val="center"/>
          </w:tcPr>
          <w:p w14:paraId="59C317E4" w14:textId="77777777" w:rsidR="00343D97" w:rsidRPr="004A241C" w:rsidRDefault="00343D97" w:rsidP="00FB1410">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C78667D" w14:textId="77777777" w:rsidR="00343D97" w:rsidRPr="004A241C" w:rsidRDefault="00343D97" w:rsidP="00FB1410">
            <w:pPr>
              <w:spacing w:after="0"/>
              <w:jc w:val="center"/>
              <w:rPr>
                <w:color w:val="000000"/>
                <w:highlight w:val="yellow"/>
              </w:rPr>
            </w:pPr>
            <w:r w:rsidRPr="004A241C">
              <w:rPr>
                <w:color w:val="000000"/>
              </w:rPr>
              <w:t>N/A</w:t>
            </w:r>
          </w:p>
        </w:tc>
      </w:tr>
      <w:tr w:rsidR="00343D97" w:rsidRPr="004A241C" w14:paraId="09869E01"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9958D31" w14:textId="77777777" w:rsidR="00343D97" w:rsidRPr="007C37C7" w:rsidRDefault="00343D97" w:rsidP="00FB1410">
            <w:pPr>
              <w:spacing w:after="0"/>
              <w:rPr>
                <w:b/>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9563464" w14:textId="77777777" w:rsidR="00343D97" w:rsidRPr="004A241C" w:rsidRDefault="00343D97" w:rsidP="00FB1410">
            <w:pPr>
              <w:spacing w:after="0"/>
              <w:rPr>
                <w:bCs/>
              </w:rPr>
            </w:pPr>
            <w:r>
              <w:rPr>
                <w:bCs/>
              </w:rPr>
              <w:t>max. 50dB</w:t>
            </w:r>
          </w:p>
        </w:tc>
        <w:tc>
          <w:tcPr>
            <w:tcW w:w="2913" w:type="dxa"/>
            <w:tcBorders>
              <w:top w:val="single" w:sz="4" w:space="0" w:color="auto"/>
              <w:left w:val="nil"/>
              <w:bottom w:val="single" w:sz="4" w:space="0" w:color="auto"/>
              <w:right w:val="single" w:sz="4" w:space="0" w:color="auto"/>
            </w:tcBorders>
            <w:vAlign w:val="center"/>
          </w:tcPr>
          <w:p w14:paraId="0B24C4E3" w14:textId="77777777" w:rsidR="00343D97" w:rsidRPr="004A241C" w:rsidRDefault="00343D97" w:rsidP="00FB141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CA1E2CD" w14:textId="77777777" w:rsidR="00343D97" w:rsidRPr="004A241C" w:rsidRDefault="00343D97" w:rsidP="00FB1410">
            <w:pPr>
              <w:spacing w:after="0"/>
              <w:jc w:val="center"/>
              <w:rPr>
                <w:color w:val="000000"/>
              </w:rPr>
            </w:pPr>
            <w:r w:rsidRPr="004A241C">
              <w:rPr>
                <w:color w:val="000000"/>
              </w:rPr>
              <w:t>N/A</w:t>
            </w:r>
          </w:p>
        </w:tc>
      </w:tr>
      <w:tr w:rsidR="00343D97" w:rsidRPr="004A241C" w14:paraId="7FA84FE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684370" w14:textId="77777777" w:rsidR="00343D97" w:rsidRPr="004A241C" w:rsidRDefault="00343D97" w:rsidP="00FB1410">
            <w:pPr>
              <w:spacing w:after="0"/>
              <w:rPr>
                <w:b/>
              </w:rPr>
            </w:pPr>
            <w:r>
              <w:rPr>
                <w:b/>
              </w:rPr>
              <w:t>Čistý vnútorný objem mrazničky</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6EFE693" w14:textId="77777777" w:rsidR="00343D97" w:rsidRPr="004A241C" w:rsidRDefault="00343D97" w:rsidP="00FB1410">
            <w:pPr>
              <w:spacing w:after="0"/>
            </w:pPr>
            <w:r w:rsidRPr="004A241C">
              <w:t xml:space="preserve">min. </w:t>
            </w:r>
            <w:r>
              <w:t>195 l</w:t>
            </w:r>
          </w:p>
        </w:tc>
        <w:tc>
          <w:tcPr>
            <w:tcW w:w="2913" w:type="dxa"/>
            <w:tcBorders>
              <w:top w:val="single" w:sz="4" w:space="0" w:color="auto"/>
              <w:left w:val="nil"/>
              <w:bottom w:val="single" w:sz="4" w:space="0" w:color="auto"/>
              <w:right w:val="single" w:sz="4" w:space="0" w:color="auto"/>
            </w:tcBorders>
            <w:vAlign w:val="center"/>
          </w:tcPr>
          <w:p w14:paraId="0C6D4270" w14:textId="77777777" w:rsidR="00343D97" w:rsidRPr="004A241C" w:rsidRDefault="00343D97" w:rsidP="00FB1410">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9A7C88" w14:textId="77777777" w:rsidR="00343D97" w:rsidRPr="004A241C" w:rsidRDefault="00343D97" w:rsidP="00FB1410">
            <w:pPr>
              <w:spacing w:after="0"/>
              <w:jc w:val="center"/>
              <w:rPr>
                <w:color w:val="000000"/>
              </w:rPr>
            </w:pPr>
            <w:r w:rsidRPr="004A241C">
              <w:rPr>
                <w:color w:val="000000"/>
              </w:rPr>
              <w:t>N/A</w:t>
            </w:r>
          </w:p>
        </w:tc>
      </w:tr>
      <w:tr w:rsidR="00343D97" w:rsidRPr="004A241C" w14:paraId="68243F4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0F7E8E" w14:textId="77777777" w:rsidR="00343D97" w:rsidRDefault="00343D97" w:rsidP="00FB1410">
            <w:pPr>
              <w:spacing w:after="0"/>
              <w:rPr>
                <w:b/>
                <w:color w:val="000000" w:themeColor="text1"/>
              </w:rPr>
            </w:pPr>
            <w:r>
              <w:rPr>
                <w:b/>
                <w:color w:val="000000" w:themeColor="text1"/>
              </w:rPr>
              <w:t>Rozmer:</w:t>
            </w:r>
          </w:p>
          <w:p w14:paraId="2876FBCF" w14:textId="77777777" w:rsidR="00343D97" w:rsidRPr="004A241C" w:rsidRDefault="00343D97" w:rsidP="00FB1410">
            <w:pPr>
              <w:spacing w:after="0"/>
              <w:rPr>
                <w:b/>
                <w:color w:val="000000" w:themeColor="text1"/>
                <w:highlight w:val="yellow"/>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A6EF2A" w14:textId="77777777" w:rsidR="00343D97" w:rsidRDefault="00343D97" w:rsidP="00FB1410">
            <w:pPr>
              <w:spacing w:after="0"/>
              <w:rPr>
                <w:color w:val="000000" w:themeColor="text1"/>
              </w:rPr>
            </w:pPr>
            <w:r>
              <w:rPr>
                <w:color w:val="000000" w:themeColor="text1"/>
              </w:rPr>
              <w:t>Výška max. 100 cm</w:t>
            </w:r>
          </w:p>
          <w:p w14:paraId="5A321C96" w14:textId="77777777" w:rsidR="00343D97" w:rsidRDefault="00343D97" w:rsidP="00FB1410">
            <w:pPr>
              <w:spacing w:after="0"/>
              <w:rPr>
                <w:color w:val="000000" w:themeColor="text1"/>
              </w:rPr>
            </w:pPr>
            <w:r w:rsidRPr="00EA1926">
              <w:rPr>
                <w:color w:val="000000" w:themeColor="text1"/>
              </w:rPr>
              <w:t xml:space="preserve">Šírka </w:t>
            </w:r>
            <w:r>
              <w:rPr>
                <w:color w:val="000000" w:themeColor="text1"/>
              </w:rPr>
              <w:t>max. 130 cm</w:t>
            </w:r>
          </w:p>
          <w:p w14:paraId="4F7F89EC" w14:textId="77777777" w:rsidR="00343D97" w:rsidRPr="004A241C" w:rsidRDefault="00343D97" w:rsidP="00FB1410">
            <w:pPr>
              <w:spacing w:after="0"/>
              <w:rPr>
                <w:color w:val="000000" w:themeColor="text1"/>
                <w:highlight w:val="yellow"/>
              </w:rPr>
            </w:pPr>
            <w:r w:rsidRPr="00EA1926">
              <w:rPr>
                <w:color w:val="000000" w:themeColor="text1"/>
              </w:rPr>
              <w:t>Hĺbka max.</w:t>
            </w:r>
            <w:r>
              <w:rPr>
                <w:color w:val="000000" w:themeColor="text1"/>
              </w:rPr>
              <w:t xml:space="preserve"> 80</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6ADAFDFF" w14:textId="77777777" w:rsidR="00343D97" w:rsidRPr="004A241C" w:rsidRDefault="00343D97" w:rsidP="00FB1410">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F029D" w14:textId="77777777" w:rsidR="00343D97" w:rsidRPr="004A241C" w:rsidRDefault="00343D97" w:rsidP="00FB1410">
            <w:pPr>
              <w:spacing w:after="0"/>
              <w:jc w:val="center"/>
              <w:rPr>
                <w:color w:val="000000"/>
              </w:rPr>
            </w:pPr>
            <w:r w:rsidRPr="004A241C">
              <w:rPr>
                <w:color w:val="000000"/>
              </w:rPr>
              <w:t>N/A</w:t>
            </w:r>
          </w:p>
        </w:tc>
      </w:tr>
      <w:tr w:rsidR="00343D97" w:rsidRPr="004A241C" w14:paraId="6789326D"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CD645" w14:textId="77777777" w:rsidR="00343D97" w:rsidRDefault="00343D97" w:rsidP="00FB1410">
            <w:pPr>
              <w:spacing w:after="0"/>
              <w:rPr>
                <w:b/>
                <w:color w:val="000000" w:themeColor="text1"/>
              </w:rPr>
            </w:pPr>
            <w:r>
              <w:rPr>
                <w:b/>
                <w:color w:val="000000" w:themeColor="text1"/>
              </w:rPr>
              <w:t>Drôtene koše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8D4ED7C" w14:textId="77777777" w:rsidR="00343D97" w:rsidRDefault="00343D97" w:rsidP="00FB1410">
            <w:pPr>
              <w:spacing w:after="0"/>
              <w:rPr>
                <w:color w:val="000000" w:themeColor="text1"/>
              </w:rPr>
            </w:pPr>
            <w:r>
              <w:rPr>
                <w:color w:val="000000" w:themeColor="text1"/>
              </w:rPr>
              <w:t>min. 1 kôš</w:t>
            </w:r>
          </w:p>
        </w:tc>
        <w:tc>
          <w:tcPr>
            <w:tcW w:w="2913" w:type="dxa"/>
            <w:tcBorders>
              <w:top w:val="single" w:sz="4" w:space="0" w:color="auto"/>
              <w:left w:val="nil"/>
              <w:bottom w:val="single" w:sz="4" w:space="0" w:color="auto"/>
              <w:right w:val="single" w:sz="4" w:space="0" w:color="auto"/>
            </w:tcBorders>
            <w:vAlign w:val="center"/>
          </w:tcPr>
          <w:p w14:paraId="6BA76E68" w14:textId="77777777" w:rsidR="00343D97" w:rsidRPr="004A241C" w:rsidRDefault="00343D97" w:rsidP="00FB1410">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1438D1C" w14:textId="77777777" w:rsidR="00343D97" w:rsidRPr="004A241C" w:rsidRDefault="00343D97" w:rsidP="00FB1410">
            <w:pPr>
              <w:spacing w:after="0"/>
              <w:jc w:val="center"/>
              <w:rPr>
                <w:i/>
                <w:color w:val="FF0000"/>
              </w:rPr>
            </w:pPr>
            <w:r w:rsidRPr="004A241C">
              <w:rPr>
                <w:color w:val="000000"/>
              </w:rPr>
              <w:t>N/A</w:t>
            </w:r>
          </w:p>
        </w:tc>
      </w:tr>
      <w:tr w:rsidR="00343D97" w:rsidRPr="004A241C" w14:paraId="0E183C10"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075D6" w14:textId="77777777" w:rsidR="00343D97" w:rsidRDefault="00343D97" w:rsidP="00FB1410">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0955E59" w14:textId="77777777" w:rsidR="00343D97" w:rsidRDefault="00343D97" w:rsidP="00FB1410">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513A5F" w14:textId="77777777" w:rsidR="00343D97" w:rsidRPr="004A241C" w:rsidRDefault="00343D97" w:rsidP="00FB1410">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603937A2" w14:textId="77777777" w:rsidR="00343D97" w:rsidRPr="004A241C" w:rsidRDefault="00343D97" w:rsidP="00FB1410">
            <w:pPr>
              <w:spacing w:after="0"/>
              <w:jc w:val="center"/>
              <w:rPr>
                <w:color w:val="000000"/>
              </w:rPr>
            </w:pPr>
            <w:r w:rsidRPr="004A241C">
              <w:rPr>
                <w:i/>
                <w:color w:val="FF0000"/>
              </w:rPr>
              <w:t>(doplní uchádzač)</w:t>
            </w:r>
          </w:p>
        </w:tc>
      </w:tr>
      <w:tr w:rsidR="00343D97" w:rsidRPr="004A241C" w14:paraId="21F265A8" w14:textId="77777777" w:rsidTr="00EE7673">
        <w:trPr>
          <w:trHeight w:val="248"/>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C4EF1A" w14:textId="77777777" w:rsidR="00343D97" w:rsidRPr="004A241C" w:rsidRDefault="00343D97" w:rsidP="00FB1410">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815A89C" w14:textId="77777777" w:rsidR="00343D97" w:rsidRPr="004A241C" w:rsidRDefault="00343D97" w:rsidP="00FB1410">
            <w:pPr>
              <w:spacing w:after="0"/>
              <w:jc w:val="center"/>
              <w:rPr>
                <w:b/>
                <w:color w:val="000000"/>
                <w:highlight w:val="yellow"/>
              </w:rPr>
            </w:pPr>
            <w:r w:rsidRPr="004A241C">
              <w:rPr>
                <w:i/>
                <w:color w:val="FF0000"/>
              </w:rPr>
              <w:t>(doplní uchádzač)</w:t>
            </w:r>
          </w:p>
        </w:tc>
      </w:tr>
      <w:tr w:rsidR="00343D97" w:rsidRPr="004A241C" w14:paraId="44A6CF68" w14:textId="77777777" w:rsidTr="00EE7673">
        <w:trPr>
          <w:trHeight w:val="280"/>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32909B" w14:textId="77777777" w:rsidR="00343D97" w:rsidRPr="004A241C" w:rsidRDefault="00343D97" w:rsidP="00FB1410">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E27B74" w14:textId="77777777" w:rsidR="00343D97" w:rsidRPr="004A241C" w:rsidRDefault="00343D97" w:rsidP="00FB1410">
            <w:pPr>
              <w:spacing w:after="0"/>
              <w:jc w:val="center"/>
              <w:rPr>
                <w:b/>
                <w:color w:val="000000"/>
                <w:highlight w:val="yellow"/>
              </w:rPr>
            </w:pPr>
            <w:r w:rsidRPr="004A241C">
              <w:rPr>
                <w:i/>
                <w:color w:val="FF0000"/>
              </w:rPr>
              <w:t>(doplní uchádzač)</w:t>
            </w:r>
          </w:p>
        </w:tc>
      </w:tr>
    </w:tbl>
    <w:p w14:paraId="4E6FA072"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99EB1E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B6B2330"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8319FE2" w14:textId="77777777" w:rsidR="00343D97" w:rsidRPr="004A241C" w:rsidRDefault="00343D97" w:rsidP="003061F8">
            <w:pPr>
              <w:jc w:val="center"/>
              <w:rPr>
                <w:b/>
              </w:rPr>
            </w:pPr>
            <w:r w:rsidRPr="004A241C">
              <w:rPr>
                <w:b/>
              </w:rPr>
              <w:t>Vlastný návrh plnenia</w:t>
            </w:r>
          </w:p>
          <w:p w14:paraId="32CF8AD4" w14:textId="77777777" w:rsidR="00343D97" w:rsidRPr="004A241C" w:rsidRDefault="00343D97" w:rsidP="003061F8">
            <w:pPr>
              <w:jc w:val="center"/>
              <w:rPr>
                <w:bCs/>
                <w:color w:val="000000"/>
              </w:rPr>
            </w:pPr>
            <w:r w:rsidRPr="004A241C">
              <w:rPr>
                <w:bCs/>
                <w:color w:val="000000"/>
              </w:rPr>
              <w:t>(doplní uchádzač)</w:t>
            </w:r>
          </w:p>
          <w:p w14:paraId="5F0DA5C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660ECE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200FEAF" w14:textId="26491903" w:rsidR="00343D97" w:rsidRPr="002A4937" w:rsidRDefault="00343D97" w:rsidP="003061F8">
            <w:pPr>
              <w:rPr>
                <w:b/>
                <w:bCs/>
                <w:color w:val="000000"/>
              </w:rPr>
            </w:pPr>
            <w:r w:rsidRPr="004A241C">
              <w:rPr>
                <w:b/>
                <w:bCs/>
                <w:color w:val="000000"/>
              </w:rPr>
              <w:t xml:space="preserve">Položka č. </w:t>
            </w:r>
            <w:r>
              <w:rPr>
                <w:b/>
                <w:bCs/>
                <w:color w:val="000000"/>
              </w:rPr>
              <w:t>7</w:t>
            </w:r>
            <w:r w:rsidRPr="004A241C">
              <w:rPr>
                <w:b/>
                <w:bCs/>
                <w:color w:val="000000"/>
              </w:rPr>
              <w:t xml:space="preserve"> –</w:t>
            </w:r>
            <w:r>
              <w:rPr>
                <w:b/>
                <w:bCs/>
                <w:color w:val="000000"/>
              </w:rPr>
              <w:t xml:space="preserve"> </w:t>
            </w:r>
            <w:proofErr w:type="spellStart"/>
            <w:r w:rsidRPr="006B4239">
              <w:rPr>
                <w:b/>
                <w:bCs/>
              </w:rPr>
              <w:t>Podskrinkový</w:t>
            </w:r>
            <w:proofErr w:type="spellEnd"/>
            <w:r>
              <w:t xml:space="preserve"> </w:t>
            </w:r>
            <w:r w:rsidRPr="006B4239">
              <w:rPr>
                <w:b/>
                <w:bCs/>
              </w:rPr>
              <w:t>d</w:t>
            </w:r>
            <w:r>
              <w:rPr>
                <w:b/>
                <w:bCs/>
                <w:color w:val="000000"/>
              </w:rPr>
              <w:t xml:space="preserve">igestor </w:t>
            </w:r>
            <w:r w:rsidRPr="004A241C">
              <w:rPr>
                <w:b/>
                <w:bCs/>
                <w:color w:val="000000"/>
              </w:rPr>
              <w:t xml:space="preserv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B372A4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E5DFA8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E3094C0" w14:textId="77777777" w:rsidTr="003061F8">
        <w:trPr>
          <w:trHeight w:val="27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6C336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FDC592" w14:textId="77777777" w:rsidR="00343D97" w:rsidRPr="004A241C" w:rsidRDefault="00343D97" w:rsidP="003061F8">
            <w:pPr>
              <w:rPr>
                <w:b/>
                <w:color w:val="000000"/>
              </w:rPr>
            </w:pPr>
            <w:r>
              <w:rPr>
                <w:b/>
                <w:color w:val="000000"/>
              </w:rPr>
              <w:t>48</w:t>
            </w:r>
            <w:r w:rsidRPr="00F74B65">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915E3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1D908BA" w14:textId="77777777" w:rsidR="00343D97" w:rsidRPr="004A241C" w:rsidRDefault="00343D97" w:rsidP="003061F8">
            <w:pPr>
              <w:jc w:val="center"/>
              <w:rPr>
                <w:b/>
                <w:bCs/>
                <w:color w:val="000000"/>
                <w:highlight w:val="yellow"/>
              </w:rPr>
            </w:pPr>
          </w:p>
        </w:tc>
      </w:tr>
      <w:tr w:rsidR="00343D97" w:rsidRPr="004A241C" w14:paraId="68924165" w14:textId="77777777" w:rsidTr="00EE7673">
        <w:trPr>
          <w:trHeight w:val="26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C740AC" w14:textId="77777777" w:rsidR="00343D97" w:rsidRPr="004A241C" w:rsidRDefault="00343D97" w:rsidP="002A4937">
            <w:pPr>
              <w:spacing w:after="0"/>
              <w:rPr>
                <w:b/>
                <w:bCs/>
                <w:color w:val="000000"/>
              </w:rPr>
            </w:pPr>
            <w:r>
              <w:rPr>
                <w:b/>
              </w:rPr>
              <w:t>Energetická trieda</w:t>
            </w:r>
            <w:r w:rsidRPr="004A241C">
              <w:rPr>
                <w:b/>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08E5CC" w14:textId="77777777" w:rsidR="00343D97" w:rsidRPr="004A241C" w:rsidRDefault="00343D97" w:rsidP="002A4937">
            <w:pPr>
              <w:spacing w:after="0"/>
              <w:rPr>
                <w:color w:val="000000"/>
              </w:rPr>
            </w:pPr>
            <w:r w:rsidRPr="004A241C">
              <w:rPr>
                <w:color w:val="000000"/>
              </w:rPr>
              <w:t xml:space="preserve">min. </w:t>
            </w:r>
            <w:r>
              <w:rPr>
                <w:color w:val="000000"/>
              </w:rPr>
              <w:t>C</w:t>
            </w:r>
          </w:p>
          <w:p w14:paraId="33647862" w14:textId="77777777" w:rsidR="00343D97" w:rsidRPr="004A241C" w:rsidRDefault="00343D97" w:rsidP="002A4937">
            <w:pPr>
              <w:spacing w:after="0"/>
              <w:rPr>
                <w:color w:val="000000"/>
              </w:rPr>
            </w:pPr>
          </w:p>
        </w:tc>
        <w:tc>
          <w:tcPr>
            <w:tcW w:w="2913" w:type="dxa"/>
            <w:tcBorders>
              <w:top w:val="single" w:sz="4" w:space="0" w:color="auto"/>
              <w:left w:val="nil"/>
              <w:bottom w:val="single" w:sz="4" w:space="0" w:color="auto"/>
              <w:right w:val="single" w:sz="4" w:space="0" w:color="auto"/>
            </w:tcBorders>
            <w:vAlign w:val="center"/>
          </w:tcPr>
          <w:p w14:paraId="306B2710"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C65407" w14:textId="77777777" w:rsidR="00343D97" w:rsidRPr="004A241C" w:rsidRDefault="00343D97" w:rsidP="002A4937">
            <w:pPr>
              <w:spacing w:after="0"/>
              <w:jc w:val="center"/>
              <w:rPr>
                <w:color w:val="000000"/>
              </w:rPr>
            </w:pPr>
            <w:r w:rsidRPr="004A241C">
              <w:rPr>
                <w:color w:val="000000"/>
              </w:rPr>
              <w:t>N/A</w:t>
            </w:r>
          </w:p>
        </w:tc>
      </w:tr>
      <w:tr w:rsidR="00343D97" w:rsidRPr="004A241C" w14:paraId="312373E9" w14:textId="77777777" w:rsidTr="00EE7673">
        <w:trPr>
          <w:trHeight w:val="128"/>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E3AA04" w14:textId="77777777" w:rsidR="00343D97" w:rsidRPr="004A241C" w:rsidRDefault="00343D97" w:rsidP="002A4937">
            <w:pPr>
              <w:spacing w:after="0"/>
              <w:rPr>
                <w:b/>
              </w:rPr>
            </w:pPr>
            <w:r>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FE2BA1" w14:textId="77777777" w:rsidR="00343D97" w:rsidRPr="004A241C" w:rsidRDefault="00343D97" w:rsidP="002A4937">
            <w:pPr>
              <w:spacing w:after="0"/>
              <w:rPr>
                <w:color w:val="000000"/>
              </w:rPr>
            </w:pPr>
            <w:r>
              <w:rPr>
                <w:color w:val="000000"/>
              </w:rPr>
              <w:t>max. 66dB</w:t>
            </w:r>
          </w:p>
        </w:tc>
        <w:tc>
          <w:tcPr>
            <w:tcW w:w="2913" w:type="dxa"/>
            <w:tcBorders>
              <w:top w:val="single" w:sz="4" w:space="0" w:color="auto"/>
              <w:left w:val="nil"/>
              <w:bottom w:val="single" w:sz="4" w:space="0" w:color="auto"/>
              <w:right w:val="single" w:sz="4" w:space="0" w:color="auto"/>
            </w:tcBorders>
            <w:vAlign w:val="center"/>
          </w:tcPr>
          <w:p w14:paraId="7EDC8099"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C3E67DD" w14:textId="77777777" w:rsidR="00343D97" w:rsidRPr="004A241C" w:rsidRDefault="00343D97" w:rsidP="002A4937">
            <w:pPr>
              <w:spacing w:after="0"/>
              <w:jc w:val="center"/>
              <w:rPr>
                <w:color w:val="000000"/>
              </w:rPr>
            </w:pPr>
            <w:r w:rsidRPr="004A241C">
              <w:rPr>
                <w:color w:val="000000"/>
              </w:rPr>
              <w:t>N/A</w:t>
            </w:r>
          </w:p>
        </w:tc>
      </w:tr>
      <w:tr w:rsidR="00343D97" w:rsidRPr="004A241C" w14:paraId="37C59C0B"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227767" w14:textId="77777777" w:rsidR="00343D97" w:rsidRPr="004A241C" w:rsidRDefault="00343D97" w:rsidP="002A4937">
            <w:pPr>
              <w:spacing w:after="0"/>
              <w:rPr>
                <w:b/>
                <w:bCs/>
                <w:color w:val="000000"/>
                <w:highlight w:val="yellow"/>
              </w:rPr>
            </w:pPr>
            <w:r>
              <w:rPr>
                <w:b/>
              </w:rPr>
              <w:t>Výkon odsávania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D4B8861" w14:textId="77777777" w:rsidR="00343D97" w:rsidRPr="004A241C" w:rsidRDefault="00343D97" w:rsidP="002A4937">
            <w:pPr>
              <w:spacing w:after="0"/>
              <w:rPr>
                <w:bCs/>
                <w:color w:val="000000"/>
                <w:highlight w:val="yellow"/>
              </w:rPr>
            </w:pPr>
            <w:r w:rsidRPr="004A241C">
              <w:rPr>
                <w:bCs/>
              </w:rPr>
              <w:t xml:space="preserve">min. </w:t>
            </w:r>
            <w:r>
              <w:rPr>
                <w:bCs/>
              </w:rPr>
              <w:t>170m3/h</w:t>
            </w:r>
          </w:p>
        </w:tc>
        <w:tc>
          <w:tcPr>
            <w:tcW w:w="2913" w:type="dxa"/>
            <w:tcBorders>
              <w:top w:val="single" w:sz="4" w:space="0" w:color="auto"/>
              <w:left w:val="nil"/>
              <w:bottom w:val="single" w:sz="4" w:space="0" w:color="auto"/>
              <w:right w:val="single" w:sz="4" w:space="0" w:color="auto"/>
            </w:tcBorders>
            <w:vAlign w:val="center"/>
          </w:tcPr>
          <w:p w14:paraId="75BBC288"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22DEAE"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470800D0"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3001BE0" w14:textId="77777777" w:rsidR="00343D97" w:rsidRPr="004A241C" w:rsidRDefault="00343D97" w:rsidP="002A4937">
            <w:pPr>
              <w:spacing w:after="0"/>
              <w:rPr>
                <w:b/>
              </w:rPr>
            </w:pPr>
            <w:r>
              <w:rPr>
                <w:b/>
              </w:rPr>
              <w:t>Počet 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63A3DF6" w14:textId="77777777" w:rsidR="00343D97" w:rsidRPr="004A241C" w:rsidRDefault="00343D97" w:rsidP="002A4937">
            <w:pPr>
              <w:spacing w:after="0"/>
            </w:pPr>
            <w:r w:rsidRPr="004A241C">
              <w:t xml:space="preserve">min. </w:t>
            </w:r>
            <w:r>
              <w:t>2</w:t>
            </w:r>
          </w:p>
        </w:tc>
        <w:tc>
          <w:tcPr>
            <w:tcW w:w="2913" w:type="dxa"/>
            <w:tcBorders>
              <w:top w:val="single" w:sz="4" w:space="0" w:color="auto"/>
              <w:left w:val="nil"/>
              <w:bottom w:val="single" w:sz="4" w:space="0" w:color="auto"/>
              <w:right w:val="single" w:sz="4" w:space="0" w:color="auto"/>
            </w:tcBorders>
            <w:vAlign w:val="center"/>
          </w:tcPr>
          <w:p w14:paraId="2367DB30"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2508B97" w14:textId="77777777" w:rsidR="00343D97" w:rsidRPr="004A241C" w:rsidRDefault="00343D97" w:rsidP="002A4937">
            <w:pPr>
              <w:spacing w:after="0"/>
              <w:jc w:val="center"/>
              <w:rPr>
                <w:color w:val="000000"/>
              </w:rPr>
            </w:pPr>
            <w:r w:rsidRPr="004A241C">
              <w:rPr>
                <w:color w:val="000000"/>
              </w:rPr>
              <w:t>N/A</w:t>
            </w:r>
          </w:p>
        </w:tc>
      </w:tr>
      <w:tr w:rsidR="00343D97" w:rsidRPr="004A241C" w14:paraId="3C18442A" w14:textId="77777777" w:rsidTr="00EE7673">
        <w:trPr>
          <w:trHeight w:val="368"/>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914070D" w14:textId="73650BA2" w:rsidR="00343D97" w:rsidRPr="004A241C" w:rsidRDefault="00662780" w:rsidP="002A4937">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05F4F3F" w14:textId="77777777" w:rsidR="00343D97" w:rsidRPr="004A241C" w:rsidRDefault="00343D97" w:rsidP="002A4937">
            <w:pPr>
              <w:spacing w:after="0"/>
            </w:pPr>
            <w:r w:rsidRPr="004A241C">
              <w:t>m</w:t>
            </w:r>
            <w:r>
              <w:t>ax</w:t>
            </w:r>
            <w:r w:rsidRPr="004A241C">
              <w:t xml:space="preserve">. </w:t>
            </w:r>
            <w:r>
              <w:t>43</w:t>
            </w:r>
            <w:r w:rsidRPr="004A241C">
              <w:t>kW</w:t>
            </w:r>
            <w:r>
              <w:t>h/ročne</w:t>
            </w:r>
          </w:p>
          <w:p w14:paraId="536FEF57" w14:textId="77777777" w:rsidR="00343D97" w:rsidRPr="004A241C" w:rsidRDefault="00343D97" w:rsidP="002A4937">
            <w:pPr>
              <w:spacing w:after="0"/>
            </w:pPr>
          </w:p>
        </w:tc>
        <w:tc>
          <w:tcPr>
            <w:tcW w:w="2913" w:type="dxa"/>
            <w:tcBorders>
              <w:top w:val="single" w:sz="4" w:space="0" w:color="auto"/>
              <w:left w:val="nil"/>
              <w:bottom w:val="single" w:sz="4" w:space="0" w:color="auto"/>
              <w:right w:val="single" w:sz="4" w:space="0" w:color="auto"/>
            </w:tcBorders>
            <w:vAlign w:val="center"/>
          </w:tcPr>
          <w:p w14:paraId="083DB314" w14:textId="77777777" w:rsidR="00343D97" w:rsidRPr="004A241C" w:rsidRDefault="00343D97" w:rsidP="002A4937">
            <w:pPr>
              <w:spacing w:after="0"/>
              <w:jc w:val="center"/>
              <w:rPr>
                <w:i/>
                <w:color w:val="FF0000"/>
              </w:rPr>
            </w:pPr>
          </w:p>
          <w:p w14:paraId="420BAAE8"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A8594D" w14:textId="77777777" w:rsidR="00343D97" w:rsidRPr="004A241C" w:rsidRDefault="00343D97" w:rsidP="002A4937">
            <w:pPr>
              <w:spacing w:after="0"/>
              <w:jc w:val="center"/>
              <w:rPr>
                <w:color w:val="000000"/>
              </w:rPr>
            </w:pPr>
          </w:p>
          <w:p w14:paraId="5976C2B3" w14:textId="77777777" w:rsidR="00343D97" w:rsidRPr="004A241C" w:rsidRDefault="00343D97" w:rsidP="002A4937">
            <w:pPr>
              <w:spacing w:after="0"/>
              <w:jc w:val="center"/>
              <w:rPr>
                <w:color w:val="000000"/>
              </w:rPr>
            </w:pPr>
            <w:r w:rsidRPr="004A241C">
              <w:rPr>
                <w:color w:val="000000"/>
              </w:rPr>
              <w:t>N/A</w:t>
            </w:r>
          </w:p>
        </w:tc>
      </w:tr>
      <w:tr w:rsidR="00343D97" w:rsidRPr="004A241C" w14:paraId="351780FE"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FBD1C2" w14:textId="77777777" w:rsidR="00343D97" w:rsidRDefault="00343D97" w:rsidP="002A4937">
            <w:pPr>
              <w:spacing w:after="0"/>
              <w:rPr>
                <w:b/>
                <w:color w:val="000000" w:themeColor="text1"/>
              </w:rPr>
            </w:pPr>
            <w:r>
              <w:rPr>
                <w:b/>
                <w:color w:val="000000" w:themeColor="text1"/>
              </w:rPr>
              <w:t>Rozmer</w:t>
            </w:r>
          </w:p>
          <w:p w14:paraId="1CAAB26E" w14:textId="77777777" w:rsidR="00343D97" w:rsidRPr="00D75AB3" w:rsidRDefault="00343D97" w:rsidP="002A4937">
            <w:pPr>
              <w:spacing w:after="0"/>
              <w:rPr>
                <w:b/>
                <w:color w:val="000000" w:themeColor="text1"/>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8BED37" w14:textId="77777777" w:rsidR="00343D97" w:rsidRDefault="00343D97" w:rsidP="002A4937">
            <w:pPr>
              <w:spacing w:after="0"/>
              <w:rPr>
                <w:color w:val="000000" w:themeColor="text1"/>
              </w:rPr>
            </w:pPr>
            <w:r>
              <w:rPr>
                <w:color w:val="000000" w:themeColor="text1"/>
              </w:rPr>
              <w:t>Výška max. 20 cm</w:t>
            </w:r>
          </w:p>
          <w:p w14:paraId="22184D38" w14:textId="77777777" w:rsidR="00343D97" w:rsidRDefault="00343D97" w:rsidP="002A4937">
            <w:pPr>
              <w:spacing w:after="0"/>
              <w:rPr>
                <w:color w:val="000000" w:themeColor="text1"/>
              </w:rPr>
            </w:pPr>
            <w:r w:rsidRPr="00EA1926">
              <w:rPr>
                <w:color w:val="000000" w:themeColor="text1"/>
              </w:rPr>
              <w:t xml:space="preserve">Šírka </w:t>
            </w:r>
            <w:r>
              <w:rPr>
                <w:color w:val="000000" w:themeColor="text1"/>
              </w:rPr>
              <w:t>max. 60 cm</w:t>
            </w:r>
          </w:p>
          <w:p w14:paraId="195728F3" w14:textId="77777777" w:rsidR="00343D97" w:rsidRDefault="00343D97" w:rsidP="002A4937">
            <w:pPr>
              <w:spacing w:after="0"/>
              <w:rPr>
                <w:color w:val="000000" w:themeColor="text1"/>
              </w:rPr>
            </w:pPr>
            <w:r w:rsidRPr="00EA1926">
              <w:rPr>
                <w:color w:val="000000" w:themeColor="text1"/>
              </w:rPr>
              <w:t>Hĺbka max.</w:t>
            </w:r>
            <w:r>
              <w:rPr>
                <w:color w:val="000000" w:themeColor="text1"/>
              </w:rPr>
              <w:t xml:space="preserve"> 51</w:t>
            </w:r>
            <w:r w:rsidRPr="00EA1926">
              <w:rPr>
                <w:color w:val="000000" w:themeColor="text1"/>
              </w:rPr>
              <w:t xml:space="preserve"> cm</w:t>
            </w:r>
          </w:p>
        </w:tc>
        <w:tc>
          <w:tcPr>
            <w:tcW w:w="2913" w:type="dxa"/>
            <w:tcBorders>
              <w:top w:val="single" w:sz="4" w:space="0" w:color="auto"/>
              <w:left w:val="single" w:sz="4" w:space="0" w:color="auto"/>
              <w:bottom w:val="single" w:sz="4" w:space="0" w:color="auto"/>
              <w:right w:val="single" w:sz="4" w:space="0" w:color="auto"/>
            </w:tcBorders>
            <w:vAlign w:val="center"/>
          </w:tcPr>
          <w:p w14:paraId="3FCAB051"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AFC8C" w14:textId="77777777" w:rsidR="00343D97" w:rsidRPr="004A241C" w:rsidRDefault="00343D97" w:rsidP="002A4937">
            <w:pPr>
              <w:spacing w:after="0"/>
              <w:jc w:val="center"/>
              <w:rPr>
                <w:i/>
                <w:color w:val="FF0000"/>
              </w:rPr>
            </w:pPr>
            <w:r w:rsidRPr="004A241C">
              <w:rPr>
                <w:color w:val="000000"/>
              </w:rPr>
              <w:t>N/A</w:t>
            </w:r>
          </w:p>
        </w:tc>
      </w:tr>
      <w:tr w:rsidR="00343D97" w:rsidRPr="004A241C" w14:paraId="729B6C4B"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BC6CF5" w14:textId="77777777" w:rsidR="00343D97" w:rsidRPr="004A241C" w:rsidRDefault="00343D97" w:rsidP="002A4937">
            <w:pPr>
              <w:spacing w:after="0"/>
              <w:rPr>
                <w:b/>
                <w:color w:val="000000" w:themeColor="text1"/>
                <w:highlight w:val="yellow"/>
              </w:rPr>
            </w:pPr>
            <w:r w:rsidRPr="00D75AB3">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CE74C" w14:textId="77777777" w:rsidR="00343D97" w:rsidRDefault="00343D97" w:rsidP="002A4937">
            <w:pPr>
              <w:spacing w:after="0"/>
              <w:rPr>
                <w:color w:val="000000" w:themeColor="text1"/>
              </w:rPr>
            </w:pPr>
            <w:r>
              <w:rPr>
                <w:color w:val="000000" w:themeColor="text1"/>
              </w:rPr>
              <w:t>U</w:t>
            </w:r>
            <w:r w:rsidRPr="005560EB">
              <w:rPr>
                <w:color w:val="000000" w:themeColor="text1"/>
              </w:rPr>
              <w:t xml:space="preserve">hlíkový a </w:t>
            </w:r>
            <w:r>
              <w:rPr>
                <w:color w:val="000000" w:themeColor="text1"/>
              </w:rPr>
              <w:t>tukový</w:t>
            </w:r>
            <w:r w:rsidRPr="005560EB">
              <w:rPr>
                <w:color w:val="000000" w:themeColor="text1"/>
              </w:rPr>
              <w:t xml:space="preserve"> filter </w:t>
            </w:r>
          </w:p>
          <w:p w14:paraId="4831FE7D" w14:textId="77777777" w:rsidR="00343D97" w:rsidRPr="004A241C" w:rsidRDefault="00343D97" w:rsidP="002A4937">
            <w:pPr>
              <w:spacing w:after="0"/>
              <w:rPr>
                <w:color w:val="000000" w:themeColor="text1"/>
              </w:rPr>
            </w:pPr>
            <w:r>
              <w:rPr>
                <w:color w:val="000000" w:themeColor="text1"/>
              </w:rPr>
              <w:t>LED o</w:t>
            </w:r>
            <w:r w:rsidRPr="005560EB">
              <w:rPr>
                <w:color w:val="000000" w:themeColor="text1"/>
              </w:rPr>
              <w:t xml:space="preserve">svetlenie,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FCDDDF" w14:textId="77777777" w:rsidR="00343D97" w:rsidRPr="004A241C" w:rsidRDefault="00343D97" w:rsidP="002A4937">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D89365"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5CC7DE2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967AF2" w14:textId="77777777" w:rsidR="00343D97" w:rsidRPr="00D75AB3" w:rsidRDefault="00343D97" w:rsidP="002A4937">
            <w:pPr>
              <w:spacing w:after="0"/>
              <w:rPr>
                <w:b/>
                <w:color w:val="000000" w:themeColor="text1"/>
              </w:rPr>
            </w:pPr>
            <w:r>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F77FF0" w14:textId="77777777" w:rsidR="00343D97" w:rsidRDefault="00343D97" w:rsidP="002A4937">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3F4D9" w14:textId="77777777" w:rsidR="00343D97" w:rsidRPr="004A241C" w:rsidRDefault="00343D97" w:rsidP="002A4937">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10520CB" w14:textId="77777777" w:rsidR="00343D97" w:rsidRPr="004A241C" w:rsidRDefault="00343D97" w:rsidP="002A4937">
            <w:pPr>
              <w:spacing w:after="0"/>
              <w:jc w:val="center"/>
              <w:rPr>
                <w:i/>
                <w:color w:val="FF0000"/>
              </w:rPr>
            </w:pPr>
            <w:r w:rsidRPr="004A241C">
              <w:rPr>
                <w:i/>
                <w:color w:val="FF0000"/>
              </w:rPr>
              <w:t>(doplní uchádzač)</w:t>
            </w:r>
          </w:p>
        </w:tc>
      </w:tr>
      <w:tr w:rsidR="00343D97" w:rsidRPr="004A241C" w14:paraId="4D90E39B"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2E9F7"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F69A78"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6262A502" w14:textId="77777777" w:rsidTr="00EE7673">
        <w:trPr>
          <w:trHeight w:val="126"/>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88E5F"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FA9CEB"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21E78557"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0554AF2"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F330F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1AB910A" w14:textId="77777777" w:rsidR="00343D97" w:rsidRPr="004A241C" w:rsidRDefault="00343D97" w:rsidP="003061F8">
            <w:pPr>
              <w:jc w:val="center"/>
              <w:rPr>
                <w:b/>
              </w:rPr>
            </w:pPr>
            <w:r w:rsidRPr="004A241C">
              <w:rPr>
                <w:b/>
              </w:rPr>
              <w:t>Vlastný návrh plnenia</w:t>
            </w:r>
          </w:p>
          <w:p w14:paraId="7DE7DD68" w14:textId="77777777" w:rsidR="00343D97" w:rsidRPr="004A241C" w:rsidRDefault="00343D97" w:rsidP="003061F8">
            <w:pPr>
              <w:jc w:val="center"/>
              <w:rPr>
                <w:bCs/>
                <w:color w:val="000000"/>
              </w:rPr>
            </w:pPr>
            <w:r w:rsidRPr="004A241C">
              <w:rPr>
                <w:bCs/>
                <w:color w:val="000000"/>
              </w:rPr>
              <w:t>(doplní uchádzač)</w:t>
            </w:r>
          </w:p>
          <w:p w14:paraId="4325E880"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C28E0B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53C140E" w14:textId="0883C3A1" w:rsidR="00343D97" w:rsidRPr="002A4937" w:rsidRDefault="00343D97" w:rsidP="003061F8">
            <w:pPr>
              <w:rPr>
                <w:b/>
                <w:bCs/>
                <w:color w:val="000000"/>
              </w:rPr>
            </w:pPr>
            <w:r w:rsidRPr="004A241C">
              <w:rPr>
                <w:b/>
                <w:bCs/>
                <w:color w:val="000000"/>
              </w:rPr>
              <w:t xml:space="preserve">Položka č. </w:t>
            </w:r>
            <w:r>
              <w:rPr>
                <w:b/>
                <w:bCs/>
                <w:color w:val="000000"/>
              </w:rPr>
              <w:t>8</w:t>
            </w:r>
            <w:r w:rsidRPr="004A241C">
              <w:rPr>
                <w:b/>
                <w:bCs/>
                <w:color w:val="000000"/>
              </w:rPr>
              <w:t xml:space="preserve"> – </w:t>
            </w:r>
            <w:r>
              <w:rPr>
                <w:b/>
                <w:bCs/>
                <w:color w:val="000000"/>
              </w:rPr>
              <w:t>Indukčná v</w:t>
            </w:r>
            <w:r w:rsidRPr="003F7886">
              <w:rPr>
                <w:b/>
                <w:bCs/>
                <w:color w:val="000000"/>
              </w:rPr>
              <w:t xml:space="preserve">arná doska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DA36B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A716B29"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23C9C050"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4241CB"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E2FD1D" w14:textId="77777777" w:rsidR="00343D97" w:rsidRPr="004A241C" w:rsidRDefault="00343D97" w:rsidP="003061F8">
            <w:pPr>
              <w:rPr>
                <w:b/>
                <w:color w:val="000000"/>
              </w:rPr>
            </w:pPr>
            <w:r>
              <w:rPr>
                <w:b/>
                <w:color w:val="000000"/>
              </w:rPr>
              <w:t>3</w:t>
            </w:r>
            <w:r w:rsidRPr="00DF1971">
              <w:rPr>
                <w:b/>
                <w:color w:val="000000"/>
              </w:rPr>
              <w:t>6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14F86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D899FF0" w14:textId="77777777" w:rsidR="00343D97" w:rsidRPr="004A241C" w:rsidRDefault="00343D97" w:rsidP="003061F8">
            <w:pPr>
              <w:jc w:val="center"/>
              <w:rPr>
                <w:b/>
                <w:bCs/>
                <w:color w:val="000000"/>
                <w:highlight w:val="yellow"/>
              </w:rPr>
            </w:pPr>
          </w:p>
        </w:tc>
      </w:tr>
      <w:tr w:rsidR="00343D97" w:rsidRPr="004A241C" w14:paraId="1CC747EF"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E375F0" w14:textId="77777777" w:rsidR="00343D97" w:rsidRPr="004A241C" w:rsidRDefault="00343D97" w:rsidP="002A4937">
            <w:pPr>
              <w:spacing w:after="0"/>
              <w:rPr>
                <w:b/>
                <w:bCs/>
                <w:color w:val="000000"/>
              </w:rPr>
            </w:pPr>
            <w:r w:rsidRPr="004A241C">
              <w:rPr>
                <w:b/>
              </w:rPr>
              <w:t>P</w:t>
            </w:r>
            <w:r>
              <w:rPr>
                <w:b/>
              </w:rPr>
              <w:t>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30267E" w14:textId="77777777" w:rsidR="00343D97" w:rsidRPr="004A241C" w:rsidRDefault="00343D97" w:rsidP="002A4937">
            <w:pPr>
              <w:spacing w:after="0"/>
              <w:rPr>
                <w:color w:val="000000"/>
              </w:rPr>
            </w:pPr>
            <w:r w:rsidRPr="004A241C">
              <w:rPr>
                <w:color w:val="000000"/>
              </w:rPr>
              <w:t xml:space="preserve">min. </w:t>
            </w:r>
            <w:r>
              <w:rPr>
                <w:color w:val="000000"/>
              </w:rPr>
              <w:t>3kW</w:t>
            </w:r>
          </w:p>
        </w:tc>
        <w:tc>
          <w:tcPr>
            <w:tcW w:w="2913" w:type="dxa"/>
            <w:tcBorders>
              <w:top w:val="single" w:sz="4" w:space="0" w:color="auto"/>
              <w:left w:val="nil"/>
              <w:bottom w:val="single" w:sz="4" w:space="0" w:color="auto"/>
              <w:right w:val="single" w:sz="4" w:space="0" w:color="auto"/>
            </w:tcBorders>
            <w:vAlign w:val="center"/>
          </w:tcPr>
          <w:p w14:paraId="5441935A"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2BECCE4" w14:textId="77777777" w:rsidR="00343D97" w:rsidRPr="004A241C" w:rsidRDefault="00343D97" w:rsidP="002A4937">
            <w:pPr>
              <w:spacing w:after="0"/>
              <w:jc w:val="center"/>
              <w:rPr>
                <w:color w:val="000000"/>
              </w:rPr>
            </w:pPr>
            <w:r w:rsidRPr="004A241C">
              <w:rPr>
                <w:color w:val="000000"/>
              </w:rPr>
              <w:t>N/A</w:t>
            </w:r>
          </w:p>
        </w:tc>
      </w:tr>
      <w:tr w:rsidR="00343D97" w:rsidRPr="004A241C" w14:paraId="14DE91A9"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41F4E1A" w14:textId="77777777" w:rsidR="00343D97" w:rsidRPr="004A241C" w:rsidRDefault="00343D97" w:rsidP="002A4937">
            <w:pPr>
              <w:spacing w:after="0"/>
              <w:rPr>
                <w:b/>
                <w:bCs/>
                <w:color w:val="000000"/>
                <w:highlight w:val="yellow"/>
              </w:rPr>
            </w:pPr>
            <w:r w:rsidRPr="004A241C">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00410B6" w14:textId="77777777" w:rsidR="00343D97" w:rsidRPr="004A241C" w:rsidRDefault="00343D97" w:rsidP="002A4937">
            <w:pPr>
              <w:spacing w:after="0"/>
              <w:rPr>
                <w:bCs/>
                <w:color w:val="000000"/>
                <w:highlight w:val="yellow"/>
              </w:rPr>
            </w:pPr>
            <w:r w:rsidRPr="004A241C">
              <w:rPr>
                <w:bCs/>
              </w:rPr>
              <w:t xml:space="preserve">min. </w:t>
            </w:r>
            <w:r>
              <w:rPr>
                <w:bCs/>
              </w:rPr>
              <w:t>230</w:t>
            </w:r>
            <w:r w:rsidRPr="004A241C">
              <w:rPr>
                <w:bCs/>
              </w:rPr>
              <w:t>V</w:t>
            </w:r>
          </w:p>
        </w:tc>
        <w:tc>
          <w:tcPr>
            <w:tcW w:w="2913" w:type="dxa"/>
            <w:tcBorders>
              <w:top w:val="single" w:sz="4" w:space="0" w:color="auto"/>
              <w:left w:val="nil"/>
              <w:bottom w:val="single" w:sz="4" w:space="0" w:color="auto"/>
              <w:right w:val="single" w:sz="4" w:space="0" w:color="auto"/>
            </w:tcBorders>
            <w:vAlign w:val="center"/>
          </w:tcPr>
          <w:p w14:paraId="17020B15"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6FECDC"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152A7A7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986BCCA" w14:textId="77777777" w:rsidR="00343D97" w:rsidRDefault="00343D97" w:rsidP="002A4937">
            <w:pPr>
              <w:spacing w:after="0"/>
              <w:rPr>
                <w:b/>
                <w:color w:val="000000" w:themeColor="text1"/>
              </w:rPr>
            </w:pPr>
            <w:r>
              <w:rPr>
                <w:b/>
                <w:color w:val="000000" w:themeColor="text1"/>
              </w:rPr>
              <w:t>Rozmer</w:t>
            </w:r>
          </w:p>
          <w:p w14:paraId="0105544C" w14:textId="77777777" w:rsidR="00343D97" w:rsidRPr="004A241C" w:rsidRDefault="00343D97" w:rsidP="002A4937">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47FA2F4" w14:textId="77777777" w:rsidR="00343D97" w:rsidRPr="00E51134" w:rsidRDefault="00343D97" w:rsidP="002A4937">
            <w:pPr>
              <w:spacing w:after="0"/>
            </w:pPr>
            <w:r w:rsidRPr="00E51134">
              <w:t>Výška min. 5 cm max. 8 cm</w:t>
            </w:r>
          </w:p>
          <w:p w14:paraId="6F9B3F15" w14:textId="77777777" w:rsidR="00343D97" w:rsidRPr="00E51134" w:rsidRDefault="00343D97" w:rsidP="002A4937">
            <w:pPr>
              <w:spacing w:after="0"/>
            </w:pPr>
            <w:r w:rsidRPr="00E51134">
              <w:t>Šírka min. 25 cm max. 35 cm</w:t>
            </w:r>
          </w:p>
          <w:p w14:paraId="31D00922" w14:textId="77777777" w:rsidR="00343D97" w:rsidRPr="004A241C" w:rsidRDefault="00343D97" w:rsidP="002A4937">
            <w:pPr>
              <w:spacing w:after="0"/>
            </w:pPr>
            <w:r w:rsidRPr="00E51134">
              <w:t>Hĺbka min. 45 cm max. 55 cm</w:t>
            </w:r>
          </w:p>
        </w:tc>
        <w:tc>
          <w:tcPr>
            <w:tcW w:w="2913" w:type="dxa"/>
            <w:tcBorders>
              <w:top w:val="single" w:sz="4" w:space="0" w:color="auto"/>
              <w:left w:val="nil"/>
              <w:bottom w:val="single" w:sz="4" w:space="0" w:color="auto"/>
              <w:right w:val="single" w:sz="4" w:space="0" w:color="auto"/>
            </w:tcBorders>
            <w:vAlign w:val="center"/>
          </w:tcPr>
          <w:p w14:paraId="14FB249C" w14:textId="77777777" w:rsidR="00343D97" w:rsidRPr="004A241C" w:rsidRDefault="00343D97" w:rsidP="002A4937">
            <w:pPr>
              <w:spacing w:after="0"/>
              <w:jc w:val="center"/>
              <w:rPr>
                <w:color w:val="00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B8448D" w14:textId="77777777" w:rsidR="00343D97" w:rsidRPr="004A241C" w:rsidRDefault="00343D97" w:rsidP="002A4937">
            <w:pPr>
              <w:spacing w:after="0"/>
              <w:jc w:val="center"/>
              <w:rPr>
                <w:color w:val="000000"/>
              </w:rPr>
            </w:pPr>
            <w:r w:rsidRPr="004A241C">
              <w:rPr>
                <w:color w:val="000000"/>
              </w:rPr>
              <w:t>N/A</w:t>
            </w:r>
          </w:p>
        </w:tc>
      </w:tr>
      <w:tr w:rsidR="00343D97" w:rsidRPr="004A241C" w14:paraId="010C5DF6"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9A8E547" w14:textId="77777777" w:rsidR="00343D97" w:rsidRPr="004A241C" w:rsidRDefault="00343D97" w:rsidP="002A4937">
            <w:pPr>
              <w:spacing w:after="0"/>
              <w:rPr>
                <w:b/>
                <w:color w:val="000000" w:themeColor="text1"/>
                <w:highlight w:val="yellow"/>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F708831" w14:textId="77777777" w:rsidR="00343D97" w:rsidRDefault="00343D97" w:rsidP="002A4937">
            <w:pPr>
              <w:spacing w:after="0"/>
              <w:rPr>
                <w:color w:val="000000" w:themeColor="text1"/>
              </w:rPr>
            </w:pPr>
            <w:r w:rsidRPr="00181501">
              <w:rPr>
                <w:color w:val="000000" w:themeColor="text1"/>
              </w:rPr>
              <w:t xml:space="preserve">Vstavaná, </w:t>
            </w:r>
          </w:p>
          <w:p w14:paraId="1B25B0DF" w14:textId="77777777" w:rsidR="00343D97" w:rsidRDefault="00343D97" w:rsidP="002A4937">
            <w:pPr>
              <w:spacing w:after="0"/>
              <w:rPr>
                <w:color w:val="000000" w:themeColor="text1"/>
              </w:rPr>
            </w:pPr>
            <w:r>
              <w:rPr>
                <w:color w:val="000000" w:themeColor="text1"/>
              </w:rPr>
              <w:t>S</w:t>
            </w:r>
            <w:r w:rsidRPr="00181501">
              <w:rPr>
                <w:color w:val="000000" w:themeColor="text1"/>
              </w:rPr>
              <w:t xml:space="preserve">klenený povrch, </w:t>
            </w:r>
          </w:p>
          <w:p w14:paraId="0FFF123D" w14:textId="112EAEDB" w:rsidR="00343D97" w:rsidRPr="00E51134" w:rsidRDefault="00E51134" w:rsidP="002A4937">
            <w:pPr>
              <w:spacing w:after="0"/>
            </w:pPr>
            <w:r>
              <w:t>2 zóny,</w:t>
            </w:r>
          </w:p>
          <w:p w14:paraId="476B5C9E" w14:textId="77777777" w:rsidR="00343D97" w:rsidRDefault="00343D97" w:rsidP="002A4937">
            <w:pPr>
              <w:spacing w:after="0"/>
              <w:rPr>
                <w:color w:val="000000" w:themeColor="text1"/>
              </w:rPr>
            </w:pPr>
            <w:r>
              <w:rPr>
                <w:color w:val="000000" w:themeColor="text1"/>
              </w:rPr>
              <w:t>B</w:t>
            </w:r>
            <w:r w:rsidRPr="00181501">
              <w:rPr>
                <w:color w:val="000000" w:themeColor="text1"/>
              </w:rPr>
              <w:t>ez rámika,</w:t>
            </w:r>
          </w:p>
          <w:p w14:paraId="7CCCE48C" w14:textId="77777777" w:rsidR="00343D97" w:rsidRDefault="00343D97" w:rsidP="002A4937">
            <w:pPr>
              <w:spacing w:after="0"/>
              <w:rPr>
                <w:color w:val="000000" w:themeColor="text1"/>
              </w:rPr>
            </w:pPr>
            <w:r>
              <w:rPr>
                <w:color w:val="000000" w:themeColor="text1"/>
              </w:rPr>
              <w:t>Čierna,</w:t>
            </w:r>
          </w:p>
          <w:p w14:paraId="5B68D62E" w14:textId="77777777" w:rsidR="00343D97" w:rsidRPr="004A241C" w:rsidRDefault="00343D97" w:rsidP="002A4937">
            <w:pPr>
              <w:spacing w:after="0"/>
              <w:rPr>
                <w:color w:val="000000" w:themeColor="text1"/>
              </w:rPr>
            </w:pPr>
            <w:r>
              <w:rPr>
                <w:color w:val="000000" w:themeColor="text1"/>
              </w:rPr>
              <w:t>D</w:t>
            </w:r>
            <w:r w:rsidRPr="00E61AA5">
              <w:rPr>
                <w:color w:val="000000" w:themeColor="text1"/>
              </w:rPr>
              <w:t xml:space="preserve">otykové ovládanie, </w:t>
            </w:r>
            <w:r>
              <w:rPr>
                <w:color w:val="000000" w:themeColor="text1"/>
              </w:rPr>
              <w:t>U</w:t>
            </w:r>
            <w:r w:rsidRPr="00E61AA5">
              <w:rPr>
                <w:color w:val="000000" w:themeColor="text1"/>
              </w:rPr>
              <w:t>kazovateľ zvyškového tepla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FED7E59" w14:textId="77777777" w:rsidR="00343D97" w:rsidRPr="004A241C" w:rsidRDefault="00343D97" w:rsidP="002A4937">
            <w:pPr>
              <w:spacing w:after="0"/>
              <w:jc w:val="center"/>
              <w:rPr>
                <w:color w:val="000000"/>
                <w:highlight w:val="yellow"/>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514FBCB"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521C20C2"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D5738"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D87E9AB"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44D38B45"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191F0"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EE86766"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0292C065"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659AAA2"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2EB8C80"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179F1FB" w14:textId="77777777" w:rsidR="00343D97" w:rsidRPr="004A241C" w:rsidRDefault="00343D97" w:rsidP="003061F8">
            <w:pPr>
              <w:jc w:val="center"/>
              <w:rPr>
                <w:b/>
              </w:rPr>
            </w:pPr>
            <w:r w:rsidRPr="004A241C">
              <w:rPr>
                <w:b/>
              </w:rPr>
              <w:t>Vlastný návrh plnenia</w:t>
            </w:r>
          </w:p>
          <w:p w14:paraId="2E44EEBF" w14:textId="77777777" w:rsidR="00343D97" w:rsidRPr="004A241C" w:rsidRDefault="00343D97" w:rsidP="003061F8">
            <w:pPr>
              <w:jc w:val="center"/>
              <w:rPr>
                <w:bCs/>
                <w:color w:val="000000"/>
              </w:rPr>
            </w:pPr>
            <w:r w:rsidRPr="004A241C">
              <w:rPr>
                <w:bCs/>
                <w:color w:val="000000"/>
              </w:rPr>
              <w:t>(doplní uchádzač)</w:t>
            </w:r>
          </w:p>
          <w:p w14:paraId="2587D095" w14:textId="77777777" w:rsidR="00343D97" w:rsidRPr="004A241C" w:rsidRDefault="00343D97" w:rsidP="003061F8">
            <w:pPr>
              <w:jc w:val="center"/>
              <w:rPr>
                <w:b/>
              </w:rPr>
            </w:pPr>
            <w:r w:rsidRPr="004A241C">
              <w:rPr>
                <w:b/>
              </w:rPr>
              <w:lastRenderedPageBreak/>
              <w:t>Požaduje sa uviesť skutočnú špecifikáciu ponúkaného predmetu zákazky - výrobcu, typové označenie a technické parametre,  uviesť áno/nie, v prípade číselnej hodnoty uviesť jej skutočnú hodnotu</w:t>
            </w:r>
          </w:p>
        </w:tc>
      </w:tr>
      <w:tr w:rsidR="00343D97" w:rsidRPr="004A241C" w14:paraId="257385B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49C14CD" w14:textId="52104C18" w:rsidR="00343D97" w:rsidRPr="004A241C" w:rsidRDefault="00343D97" w:rsidP="002A4937">
            <w:pPr>
              <w:rPr>
                <w:b/>
                <w:bCs/>
                <w:color w:val="000000"/>
                <w:highlight w:val="yellow"/>
              </w:rPr>
            </w:pPr>
            <w:r w:rsidRPr="004A241C">
              <w:rPr>
                <w:b/>
                <w:bCs/>
                <w:color w:val="000000"/>
              </w:rPr>
              <w:lastRenderedPageBreak/>
              <w:t xml:space="preserve">Položka č. </w:t>
            </w:r>
            <w:r>
              <w:rPr>
                <w:b/>
                <w:bCs/>
                <w:color w:val="000000"/>
              </w:rPr>
              <w:t>9</w:t>
            </w:r>
            <w:r w:rsidRPr="004A241C">
              <w:rPr>
                <w:b/>
                <w:bCs/>
                <w:color w:val="000000"/>
              </w:rPr>
              <w:t xml:space="preserve"> – </w:t>
            </w:r>
            <w:r w:rsidRPr="00C66E2F">
              <w:rPr>
                <w:b/>
                <w:bCs/>
                <w:color w:val="000000"/>
              </w:rPr>
              <w:t>Automatická pračka s horným plnením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2D6DD2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7EE20F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847C9D8" w14:textId="77777777" w:rsidTr="003061F8">
        <w:trPr>
          <w:trHeight w:val="25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DE6D9D"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200496" w14:textId="77777777" w:rsidR="00343D97" w:rsidRPr="004A241C" w:rsidRDefault="00343D97" w:rsidP="003061F8">
            <w:pPr>
              <w:rPr>
                <w:b/>
                <w:color w:val="000000"/>
              </w:rPr>
            </w:pPr>
            <w:r>
              <w:rPr>
                <w:b/>
                <w:color w:val="000000"/>
              </w:rPr>
              <w:t>48</w:t>
            </w:r>
            <w:r w:rsidRPr="00DF1971">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A5CE58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8DF4431" w14:textId="77777777" w:rsidR="00343D97" w:rsidRPr="004A241C" w:rsidRDefault="00343D97" w:rsidP="003061F8">
            <w:pPr>
              <w:jc w:val="center"/>
              <w:rPr>
                <w:b/>
                <w:bCs/>
                <w:color w:val="000000"/>
                <w:highlight w:val="yellow"/>
              </w:rPr>
            </w:pPr>
          </w:p>
        </w:tc>
      </w:tr>
      <w:tr w:rsidR="00343D97" w:rsidRPr="004A241C" w14:paraId="71D5078A" w14:textId="77777777" w:rsidTr="00EE7673">
        <w:trPr>
          <w:trHeight w:val="127"/>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17263C" w14:textId="77777777" w:rsidR="00343D97" w:rsidRPr="004A241C" w:rsidRDefault="00343D97" w:rsidP="002A4937">
            <w:pPr>
              <w:spacing w:after="0"/>
              <w:rPr>
                <w:b/>
                <w:bCs/>
                <w:color w:val="000000"/>
              </w:rPr>
            </w:pPr>
            <w:r w:rsidRPr="0047074E">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227934" w14:textId="77777777" w:rsidR="00343D97" w:rsidRPr="004A241C" w:rsidRDefault="00343D97" w:rsidP="002A4937">
            <w:pPr>
              <w:spacing w:after="0"/>
              <w:rPr>
                <w:color w:val="000000"/>
              </w:rPr>
            </w:pPr>
            <w:r w:rsidRPr="004A241C">
              <w:rPr>
                <w:color w:val="000000"/>
              </w:rPr>
              <w:t xml:space="preserve">min. </w:t>
            </w:r>
            <w:r>
              <w:rPr>
                <w:color w:val="000000"/>
              </w:rPr>
              <w:t>C</w:t>
            </w:r>
          </w:p>
        </w:tc>
        <w:tc>
          <w:tcPr>
            <w:tcW w:w="2913" w:type="dxa"/>
            <w:tcBorders>
              <w:top w:val="single" w:sz="4" w:space="0" w:color="auto"/>
              <w:left w:val="nil"/>
              <w:bottom w:val="single" w:sz="4" w:space="0" w:color="auto"/>
              <w:right w:val="single" w:sz="4" w:space="0" w:color="auto"/>
            </w:tcBorders>
            <w:vAlign w:val="center"/>
          </w:tcPr>
          <w:p w14:paraId="29909C94"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D3A7B1" w14:textId="77777777" w:rsidR="00343D97" w:rsidRPr="004A241C" w:rsidRDefault="00343D97" w:rsidP="002A4937">
            <w:pPr>
              <w:spacing w:after="0"/>
              <w:jc w:val="center"/>
              <w:rPr>
                <w:color w:val="000000"/>
              </w:rPr>
            </w:pPr>
            <w:r w:rsidRPr="004A241C">
              <w:rPr>
                <w:color w:val="000000"/>
              </w:rPr>
              <w:t>N/A</w:t>
            </w:r>
          </w:p>
        </w:tc>
      </w:tr>
      <w:tr w:rsidR="00343D97" w:rsidRPr="004A241C" w14:paraId="5DA9CA3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8F3BF6" w14:textId="65FA970A" w:rsidR="00343D97" w:rsidRDefault="00662780" w:rsidP="002A4937">
            <w:pPr>
              <w:spacing w:after="0"/>
              <w:rPr>
                <w:b/>
              </w:rPr>
            </w:pPr>
            <w:r>
              <w:rPr>
                <w:b/>
              </w:rPr>
              <w:t>Spotreba elektrickej energie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5FC0589" w14:textId="77777777" w:rsidR="00343D97" w:rsidRDefault="00343D97" w:rsidP="002A4937">
            <w:pPr>
              <w:spacing w:after="0"/>
            </w:pPr>
            <w:r>
              <w:t>max. 60kWh</w:t>
            </w:r>
            <w:r w:rsidRPr="005C5030">
              <w:t>/100</w:t>
            </w:r>
            <w:r>
              <w:t xml:space="preserve"> </w:t>
            </w:r>
            <w:r w:rsidRPr="005C5030">
              <w:t>cyklov</w:t>
            </w:r>
          </w:p>
        </w:tc>
        <w:tc>
          <w:tcPr>
            <w:tcW w:w="2913" w:type="dxa"/>
            <w:tcBorders>
              <w:top w:val="single" w:sz="4" w:space="0" w:color="auto"/>
              <w:left w:val="nil"/>
              <w:bottom w:val="single" w:sz="4" w:space="0" w:color="auto"/>
              <w:right w:val="single" w:sz="4" w:space="0" w:color="auto"/>
            </w:tcBorders>
            <w:vAlign w:val="center"/>
          </w:tcPr>
          <w:p w14:paraId="406D4950"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BA25529" w14:textId="77777777" w:rsidR="00343D97" w:rsidRPr="004A241C" w:rsidRDefault="00343D97" w:rsidP="002A4937">
            <w:pPr>
              <w:spacing w:after="0"/>
              <w:jc w:val="center"/>
              <w:rPr>
                <w:color w:val="000000"/>
              </w:rPr>
            </w:pPr>
            <w:r w:rsidRPr="004A241C">
              <w:rPr>
                <w:color w:val="000000"/>
              </w:rPr>
              <w:t>N/A</w:t>
            </w:r>
          </w:p>
        </w:tc>
      </w:tr>
      <w:tr w:rsidR="00343D97" w:rsidRPr="004A241C" w14:paraId="771123E6"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C00616" w14:textId="77777777" w:rsidR="00343D97" w:rsidRDefault="00343D97" w:rsidP="002A4937">
            <w:pPr>
              <w:spacing w:after="0"/>
              <w:rPr>
                <w:b/>
              </w:rPr>
            </w:pPr>
            <w:r>
              <w:rPr>
                <w:b/>
              </w:rPr>
              <w:t>Spotreba vody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2B64CDD" w14:textId="77777777" w:rsidR="00343D97" w:rsidRDefault="00343D97" w:rsidP="002A4937">
            <w:pPr>
              <w:spacing w:after="0"/>
            </w:pPr>
            <w:r>
              <w:t>max. 50l</w:t>
            </w:r>
          </w:p>
        </w:tc>
        <w:tc>
          <w:tcPr>
            <w:tcW w:w="2913" w:type="dxa"/>
            <w:tcBorders>
              <w:top w:val="single" w:sz="4" w:space="0" w:color="auto"/>
              <w:left w:val="nil"/>
              <w:bottom w:val="single" w:sz="4" w:space="0" w:color="auto"/>
              <w:right w:val="single" w:sz="4" w:space="0" w:color="auto"/>
            </w:tcBorders>
            <w:vAlign w:val="center"/>
          </w:tcPr>
          <w:p w14:paraId="66AF9013"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372847" w14:textId="77777777" w:rsidR="00343D97" w:rsidRPr="004A241C" w:rsidRDefault="00343D97" w:rsidP="002A4937">
            <w:pPr>
              <w:spacing w:after="0"/>
              <w:jc w:val="center"/>
              <w:rPr>
                <w:color w:val="000000"/>
              </w:rPr>
            </w:pPr>
            <w:r w:rsidRPr="004A241C">
              <w:rPr>
                <w:color w:val="000000"/>
              </w:rPr>
              <w:t>N/A</w:t>
            </w:r>
          </w:p>
        </w:tc>
      </w:tr>
      <w:tr w:rsidR="00343D97" w:rsidRPr="004A241C" w14:paraId="59ABE1C1"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B3559" w14:textId="77777777" w:rsidR="00343D97" w:rsidRPr="005C5030" w:rsidRDefault="00343D97" w:rsidP="002A4937">
            <w:pPr>
              <w:spacing w:after="0"/>
              <w:rPr>
                <w:b/>
              </w:rPr>
            </w:pPr>
            <w:r w:rsidRPr="005C5030">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5A8ED8" w14:textId="77777777" w:rsidR="00343D97" w:rsidRDefault="00343D97" w:rsidP="002A4937">
            <w:pPr>
              <w:spacing w:after="0"/>
            </w:pPr>
            <w:r>
              <w:t>max. 80dB</w:t>
            </w:r>
          </w:p>
        </w:tc>
        <w:tc>
          <w:tcPr>
            <w:tcW w:w="2913" w:type="dxa"/>
            <w:tcBorders>
              <w:top w:val="single" w:sz="4" w:space="0" w:color="auto"/>
              <w:left w:val="nil"/>
              <w:bottom w:val="single" w:sz="4" w:space="0" w:color="auto"/>
              <w:right w:val="single" w:sz="4" w:space="0" w:color="auto"/>
            </w:tcBorders>
            <w:vAlign w:val="center"/>
          </w:tcPr>
          <w:p w14:paraId="5526C371"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B24B11F" w14:textId="77777777" w:rsidR="00343D97" w:rsidRPr="004A241C" w:rsidRDefault="00343D97" w:rsidP="002A4937">
            <w:pPr>
              <w:spacing w:after="0"/>
              <w:jc w:val="center"/>
              <w:rPr>
                <w:color w:val="000000"/>
              </w:rPr>
            </w:pPr>
            <w:r w:rsidRPr="004A241C">
              <w:rPr>
                <w:color w:val="000000"/>
              </w:rPr>
              <w:t>N/A</w:t>
            </w:r>
          </w:p>
        </w:tc>
      </w:tr>
      <w:tr w:rsidR="00343D97" w:rsidRPr="004A241C" w14:paraId="1A68890A" w14:textId="77777777" w:rsidTr="00EE767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008DBE" w14:textId="77777777" w:rsidR="00343D97" w:rsidRPr="004A241C" w:rsidRDefault="00343D97" w:rsidP="002A4937">
            <w:pPr>
              <w:spacing w:after="0"/>
              <w:rPr>
                <w:b/>
              </w:rPr>
            </w:pPr>
            <w:r>
              <w:rPr>
                <w:b/>
              </w:rPr>
              <w:t>Kapacita bubna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A4A89B0" w14:textId="77777777" w:rsidR="00343D97" w:rsidRPr="004A241C" w:rsidRDefault="00343D97" w:rsidP="002A4937">
            <w:pPr>
              <w:spacing w:after="0"/>
              <w:rPr>
                <w:color w:val="000000"/>
              </w:rPr>
            </w:pPr>
            <w:r>
              <w:t xml:space="preserve">min. 5kg </w:t>
            </w:r>
          </w:p>
        </w:tc>
        <w:tc>
          <w:tcPr>
            <w:tcW w:w="2913" w:type="dxa"/>
            <w:tcBorders>
              <w:top w:val="single" w:sz="4" w:space="0" w:color="auto"/>
              <w:left w:val="nil"/>
              <w:bottom w:val="single" w:sz="4" w:space="0" w:color="auto"/>
              <w:right w:val="single" w:sz="4" w:space="0" w:color="auto"/>
            </w:tcBorders>
            <w:vAlign w:val="center"/>
          </w:tcPr>
          <w:p w14:paraId="789112B4" w14:textId="77777777" w:rsidR="00343D97" w:rsidRPr="004A241C" w:rsidRDefault="00343D97" w:rsidP="002A4937">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878790" w14:textId="77777777" w:rsidR="00343D97" w:rsidRPr="004A241C" w:rsidRDefault="00343D97" w:rsidP="002A4937">
            <w:pPr>
              <w:spacing w:after="0"/>
              <w:jc w:val="center"/>
              <w:rPr>
                <w:color w:val="000000"/>
              </w:rPr>
            </w:pPr>
            <w:r w:rsidRPr="004A241C">
              <w:rPr>
                <w:color w:val="000000"/>
              </w:rPr>
              <w:t>N/A</w:t>
            </w:r>
          </w:p>
        </w:tc>
      </w:tr>
      <w:tr w:rsidR="00343D97" w:rsidRPr="004A241C" w14:paraId="43DF01A5"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5E0380" w14:textId="77777777" w:rsidR="00343D97" w:rsidRPr="004A241C" w:rsidRDefault="00343D97" w:rsidP="002A4937">
            <w:pPr>
              <w:spacing w:after="0"/>
              <w:rPr>
                <w:b/>
                <w:bCs/>
                <w:color w:val="000000"/>
                <w:highlight w:val="yellow"/>
              </w:rPr>
            </w:pPr>
            <w:r>
              <w:rPr>
                <w:b/>
              </w:rPr>
              <w:t>Otáčky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CB90830" w14:textId="77777777" w:rsidR="00343D97" w:rsidRPr="004A241C" w:rsidRDefault="00343D97" w:rsidP="002A4937">
            <w:pPr>
              <w:spacing w:after="0"/>
              <w:rPr>
                <w:bCs/>
                <w:color w:val="000000"/>
                <w:highlight w:val="yellow"/>
              </w:rPr>
            </w:pPr>
            <w:r w:rsidRPr="004A241C">
              <w:rPr>
                <w:bCs/>
              </w:rPr>
              <w:t xml:space="preserve">min. </w:t>
            </w:r>
            <w:r>
              <w:rPr>
                <w:bCs/>
              </w:rPr>
              <w:t>1000ot/min</w:t>
            </w:r>
          </w:p>
        </w:tc>
        <w:tc>
          <w:tcPr>
            <w:tcW w:w="2913" w:type="dxa"/>
            <w:tcBorders>
              <w:top w:val="single" w:sz="4" w:space="0" w:color="auto"/>
              <w:left w:val="nil"/>
              <w:bottom w:val="single" w:sz="4" w:space="0" w:color="auto"/>
              <w:right w:val="single" w:sz="4" w:space="0" w:color="auto"/>
            </w:tcBorders>
            <w:vAlign w:val="center"/>
          </w:tcPr>
          <w:p w14:paraId="517BE63D" w14:textId="77777777" w:rsidR="00343D97" w:rsidRPr="004A241C" w:rsidRDefault="00343D97" w:rsidP="002A4937">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93C92F8" w14:textId="77777777" w:rsidR="00343D97" w:rsidRPr="004A241C" w:rsidRDefault="00343D97" w:rsidP="002A4937">
            <w:pPr>
              <w:spacing w:after="0"/>
              <w:jc w:val="center"/>
              <w:rPr>
                <w:color w:val="000000"/>
                <w:highlight w:val="yellow"/>
              </w:rPr>
            </w:pPr>
            <w:r w:rsidRPr="004A241C">
              <w:rPr>
                <w:color w:val="000000"/>
              </w:rPr>
              <w:t>N/A</w:t>
            </w:r>
          </w:p>
        </w:tc>
      </w:tr>
      <w:tr w:rsidR="00343D97" w:rsidRPr="004A241C" w14:paraId="470682A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D4EF0B4" w14:textId="77777777" w:rsidR="00343D97" w:rsidRPr="004A241C" w:rsidRDefault="00343D97" w:rsidP="002A4937">
            <w:pPr>
              <w:spacing w:after="0"/>
              <w:rPr>
                <w:b/>
              </w:rPr>
            </w:pPr>
            <w:r>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8751A75" w14:textId="77777777" w:rsidR="00343D97" w:rsidRPr="004A241C" w:rsidRDefault="00343D97" w:rsidP="002A4937">
            <w:pPr>
              <w:spacing w:after="0"/>
            </w:pPr>
            <w:r w:rsidRPr="004A241C">
              <w:t xml:space="preserve">min. </w:t>
            </w:r>
            <w:r>
              <w:t>12</w:t>
            </w:r>
          </w:p>
        </w:tc>
        <w:tc>
          <w:tcPr>
            <w:tcW w:w="2913" w:type="dxa"/>
            <w:tcBorders>
              <w:top w:val="single" w:sz="4" w:space="0" w:color="auto"/>
              <w:left w:val="nil"/>
              <w:bottom w:val="single" w:sz="4" w:space="0" w:color="auto"/>
              <w:right w:val="single" w:sz="4" w:space="0" w:color="auto"/>
            </w:tcBorders>
            <w:vAlign w:val="center"/>
          </w:tcPr>
          <w:p w14:paraId="7F84D803" w14:textId="77777777" w:rsidR="00343D97" w:rsidRPr="004A241C" w:rsidRDefault="00343D97" w:rsidP="002A4937">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5FDF4E" w14:textId="77777777" w:rsidR="00343D97" w:rsidRPr="004A241C" w:rsidRDefault="00343D97" w:rsidP="002A4937">
            <w:pPr>
              <w:spacing w:after="0"/>
              <w:jc w:val="center"/>
              <w:rPr>
                <w:color w:val="000000"/>
              </w:rPr>
            </w:pPr>
            <w:r w:rsidRPr="004A241C">
              <w:rPr>
                <w:color w:val="000000"/>
              </w:rPr>
              <w:t>N/A</w:t>
            </w:r>
          </w:p>
        </w:tc>
      </w:tr>
      <w:tr w:rsidR="00343D97" w:rsidRPr="004A241C" w14:paraId="138FD677"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FD05B20" w14:textId="77777777" w:rsidR="00343D97" w:rsidRDefault="00343D97" w:rsidP="002A4937">
            <w:pPr>
              <w:spacing w:after="0"/>
              <w:rPr>
                <w:b/>
                <w:color w:val="000000" w:themeColor="text1"/>
              </w:rPr>
            </w:pPr>
            <w:r>
              <w:rPr>
                <w:b/>
                <w:color w:val="000000" w:themeColor="text1"/>
              </w:rPr>
              <w:t>Rozmer</w:t>
            </w:r>
          </w:p>
          <w:p w14:paraId="5744B583" w14:textId="77777777" w:rsidR="00343D97" w:rsidRDefault="00343D97" w:rsidP="002A4937">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1F44919" w14:textId="77777777" w:rsidR="00343D97" w:rsidRDefault="00343D97" w:rsidP="002A4937">
            <w:pPr>
              <w:spacing w:after="0"/>
              <w:rPr>
                <w:color w:val="000000" w:themeColor="text1"/>
              </w:rPr>
            </w:pPr>
            <w:r>
              <w:rPr>
                <w:color w:val="000000" w:themeColor="text1"/>
              </w:rPr>
              <w:t>Výška max. 90 cm</w:t>
            </w:r>
          </w:p>
          <w:p w14:paraId="13A4E3C8" w14:textId="77777777" w:rsidR="00343D97" w:rsidRDefault="00343D97" w:rsidP="002A4937">
            <w:pPr>
              <w:spacing w:after="0"/>
              <w:rPr>
                <w:color w:val="000000" w:themeColor="text1"/>
              </w:rPr>
            </w:pPr>
            <w:r w:rsidRPr="00EA1926">
              <w:rPr>
                <w:color w:val="000000" w:themeColor="text1"/>
              </w:rPr>
              <w:t xml:space="preserve">Šírka </w:t>
            </w:r>
            <w:r>
              <w:rPr>
                <w:color w:val="000000" w:themeColor="text1"/>
              </w:rPr>
              <w:t>max. 45 cm</w:t>
            </w:r>
          </w:p>
          <w:p w14:paraId="37C31CC4" w14:textId="77777777" w:rsidR="00343D97" w:rsidRPr="004A241C" w:rsidRDefault="00343D97" w:rsidP="002A4937">
            <w:pPr>
              <w:spacing w:after="0"/>
            </w:pPr>
            <w:r w:rsidRPr="00EA1926">
              <w:rPr>
                <w:color w:val="000000" w:themeColor="text1"/>
              </w:rPr>
              <w:t>Hĺbka m</w:t>
            </w:r>
            <w:r>
              <w:rPr>
                <w:color w:val="000000" w:themeColor="text1"/>
              </w:rPr>
              <w:t>ax. 65</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53336305" w14:textId="77777777" w:rsidR="00343D97" w:rsidRPr="004A241C" w:rsidRDefault="00343D97" w:rsidP="002A4937">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6A8C28" w14:textId="77777777" w:rsidR="00343D97" w:rsidRPr="004A241C" w:rsidRDefault="00343D97" w:rsidP="002A4937">
            <w:pPr>
              <w:spacing w:after="0"/>
              <w:jc w:val="center"/>
              <w:rPr>
                <w:color w:val="000000"/>
              </w:rPr>
            </w:pPr>
            <w:r w:rsidRPr="004A241C">
              <w:rPr>
                <w:color w:val="000000"/>
              </w:rPr>
              <w:t>N/A</w:t>
            </w:r>
          </w:p>
        </w:tc>
      </w:tr>
      <w:tr w:rsidR="00343D97" w:rsidRPr="004A241C" w14:paraId="74704E1F" w14:textId="77777777" w:rsidTr="00EE767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023577E" w14:textId="77777777" w:rsidR="00343D97" w:rsidRDefault="00343D97" w:rsidP="002A4937">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6E04275" w14:textId="77777777" w:rsidR="00343D97" w:rsidRDefault="00343D97" w:rsidP="002A4937">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62597F" w14:textId="77777777" w:rsidR="00343D97" w:rsidRPr="004A241C" w:rsidRDefault="00343D97" w:rsidP="002A4937">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C10328E" w14:textId="77777777" w:rsidR="00343D97" w:rsidRPr="004A241C" w:rsidRDefault="00343D97" w:rsidP="002A4937">
            <w:pPr>
              <w:spacing w:after="0"/>
              <w:jc w:val="center"/>
              <w:rPr>
                <w:color w:val="000000"/>
              </w:rPr>
            </w:pPr>
            <w:r w:rsidRPr="004A241C">
              <w:rPr>
                <w:i/>
                <w:color w:val="FF0000"/>
              </w:rPr>
              <w:t>(doplní uchádzač)</w:t>
            </w:r>
          </w:p>
        </w:tc>
      </w:tr>
      <w:tr w:rsidR="00343D97" w:rsidRPr="004A241C" w14:paraId="14E3E3C6"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71E19E" w14:textId="77777777" w:rsidR="00343D97" w:rsidRPr="004A241C" w:rsidRDefault="00343D97" w:rsidP="002A4937">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2E922AC" w14:textId="77777777" w:rsidR="00343D97" w:rsidRPr="004A241C" w:rsidRDefault="00343D97" w:rsidP="002A4937">
            <w:pPr>
              <w:spacing w:after="0"/>
              <w:jc w:val="center"/>
              <w:rPr>
                <w:b/>
                <w:color w:val="000000"/>
                <w:highlight w:val="yellow"/>
              </w:rPr>
            </w:pPr>
            <w:r w:rsidRPr="004A241C">
              <w:rPr>
                <w:i/>
                <w:color w:val="FF0000"/>
              </w:rPr>
              <w:t>(doplní uchádzač)</w:t>
            </w:r>
          </w:p>
        </w:tc>
      </w:tr>
      <w:tr w:rsidR="00343D97" w:rsidRPr="004A241C" w14:paraId="2FE0AA31" w14:textId="77777777" w:rsidTr="00EE767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A5DAC1" w14:textId="77777777" w:rsidR="00343D97" w:rsidRPr="004A241C" w:rsidRDefault="00343D97" w:rsidP="002A4937">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6C5DDF4" w14:textId="77777777" w:rsidR="00343D97" w:rsidRPr="004A241C" w:rsidRDefault="00343D97" w:rsidP="002A4937">
            <w:pPr>
              <w:spacing w:after="0"/>
              <w:jc w:val="center"/>
              <w:rPr>
                <w:b/>
                <w:color w:val="000000"/>
                <w:highlight w:val="yellow"/>
              </w:rPr>
            </w:pPr>
            <w:r w:rsidRPr="004A241C">
              <w:rPr>
                <w:i/>
                <w:color w:val="FF0000"/>
              </w:rPr>
              <w:t>(doplní uchádzač)</w:t>
            </w:r>
          </w:p>
        </w:tc>
      </w:tr>
    </w:tbl>
    <w:p w14:paraId="58EDD764"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F754BF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76CFD0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B32FBDB" w14:textId="77777777" w:rsidR="00343D97" w:rsidRPr="004A241C" w:rsidRDefault="00343D97" w:rsidP="003061F8">
            <w:pPr>
              <w:jc w:val="center"/>
              <w:rPr>
                <w:b/>
              </w:rPr>
            </w:pPr>
            <w:r w:rsidRPr="004A241C">
              <w:rPr>
                <w:b/>
              </w:rPr>
              <w:t>Vlastný návrh plnenia</w:t>
            </w:r>
          </w:p>
          <w:p w14:paraId="1DF5015D" w14:textId="77777777" w:rsidR="00343D97" w:rsidRPr="004A241C" w:rsidRDefault="00343D97" w:rsidP="003061F8">
            <w:pPr>
              <w:jc w:val="center"/>
              <w:rPr>
                <w:bCs/>
                <w:color w:val="000000"/>
              </w:rPr>
            </w:pPr>
            <w:r w:rsidRPr="004A241C">
              <w:rPr>
                <w:bCs/>
                <w:color w:val="000000"/>
              </w:rPr>
              <w:t>(doplní uchádzač)</w:t>
            </w:r>
          </w:p>
          <w:p w14:paraId="5B42098D"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5791F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2DB6E0E" w14:textId="49D7A427" w:rsidR="00343D97" w:rsidRPr="005F0BDA" w:rsidRDefault="00343D97" w:rsidP="003061F8">
            <w:pPr>
              <w:rPr>
                <w:b/>
                <w:bCs/>
                <w:color w:val="000000"/>
              </w:rPr>
            </w:pPr>
            <w:r w:rsidRPr="00AA02A0">
              <w:rPr>
                <w:b/>
                <w:bCs/>
                <w:color w:val="000000"/>
              </w:rPr>
              <w:t>Položka č. 10 – Automatická pračka s predným plnením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719CC27"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3B9CF6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034736B" w14:textId="77777777" w:rsidTr="003061F8">
        <w:trPr>
          <w:trHeight w:val="237"/>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86A25D" w14:textId="77777777" w:rsidR="00343D97" w:rsidRPr="00AA02A0" w:rsidRDefault="00343D97" w:rsidP="003061F8">
            <w:pPr>
              <w:rPr>
                <w:b/>
                <w:bCs/>
                <w:color w:val="000000"/>
              </w:rPr>
            </w:pPr>
            <w:r w:rsidRPr="00AA02A0">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40FC57F" w14:textId="77777777" w:rsidR="00343D97" w:rsidRPr="00AA02A0" w:rsidRDefault="00343D97" w:rsidP="003061F8">
            <w:pPr>
              <w:rPr>
                <w:b/>
                <w:color w:val="000000"/>
              </w:rPr>
            </w:pPr>
            <w:r>
              <w:rPr>
                <w:b/>
                <w:color w:val="000000"/>
              </w:rPr>
              <w:t>65</w:t>
            </w:r>
            <w:r w:rsidRPr="00AA02A0">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C18486A"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A9EFBF2" w14:textId="77777777" w:rsidR="00343D97" w:rsidRPr="004A241C" w:rsidRDefault="00343D97" w:rsidP="003061F8">
            <w:pPr>
              <w:jc w:val="center"/>
              <w:rPr>
                <w:b/>
                <w:bCs/>
                <w:color w:val="000000"/>
                <w:highlight w:val="yellow"/>
              </w:rPr>
            </w:pPr>
          </w:p>
        </w:tc>
      </w:tr>
      <w:tr w:rsidR="00343D97" w:rsidRPr="004A241C" w14:paraId="571272C6" w14:textId="77777777" w:rsidTr="00396FCE">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3C9721" w14:textId="77777777" w:rsidR="00343D97" w:rsidRPr="00AA02A0" w:rsidRDefault="00343D97" w:rsidP="005F0BDA">
            <w:pPr>
              <w:spacing w:after="0"/>
              <w:rPr>
                <w:b/>
                <w:bCs/>
                <w:color w:val="000000"/>
              </w:rPr>
            </w:pPr>
            <w:r w:rsidRPr="00AA02A0">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7E9CDD" w14:textId="77777777" w:rsidR="00343D97" w:rsidRPr="00AA02A0" w:rsidRDefault="00343D97" w:rsidP="005F0BDA">
            <w:pPr>
              <w:spacing w:after="0"/>
              <w:rPr>
                <w:color w:val="000000"/>
              </w:rPr>
            </w:pPr>
            <w:r w:rsidRPr="00AA02A0">
              <w:rPr>
                <w:color w:val="000000"/>
              </w:rPr>
              <w:t xml:space="preserve">min. </w:t>
            </w:r>
            <w:r>
              <w:rPr>
                <w:color w:val="000000"/>
              </w:rPr>
              <w:t>C</w:t>
            </w:r>
          </w:p>
        </w:tc>
        <w:tc>
          <w:tcPr>
            <w:tcW w:w="2913" w:type="dxa"/>
            <w:tcBorders>
              <w:top w:val="single" w:sz="4" w:space="0" w:color="auto"/>
              <w:left w:val="nil"/>
              <w:bottom w:val="single" w:sz="4" w:space="0" w:color="auto"/>
              <w:right w:val="single" w:sz="4" w:space="0" w:color="auto"/>
            </w:tcBorders>
            <w:vAlign w:val="center"/>
          </w:tcPr>
          <w:p w14:paraId="565495E3"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0709DF" w14:textId="77777777" w:rsidR="00343D97" w:rsidRPr="004A241C" w:rsidRDefault="00343D97" w:rsidP="005F0BDA">
            <w:pPr>
              <w:spacing w:after="0"/>
              <w:jc w:val="center"/>
              <w:rPr>
                <w:color w:val="000000"/>
              </w:rPr>
            </w:pPr>
            <w:r w:rsidRPr="004A241C">
              <w:rPr>
                <w:color w:val="000000"/>
              </w:rPr>
              <w:t>N/A</w:t>
            </w:r>
          </w:p>
        </w:tc>
      </w:tr>
      <w:tr w:rsidR="00343D97" w:rsidRPr="004A241C" w14:paraId="762B9687"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C9E9B2" w14:textId="4EF75E69" w:rsidR="00343D97" w:rsidRPr="00AA02A0" w:rsidRDefault="00662780" w:rsidP="005F0BDA">
            <w:pPr>
              <w:spacing w:after="0"/>
              <w:rPr>
                <w:b/>
              </w:rPr>
            </w:pPr>
            <w:r>
              <w:rPr>
                <w:b/>
              </w:rPr>
              <w:lastRenderedPageBreak/>
              <w:t>Spotreba elektrickej energie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1754B6" w14:textId="77777777" w:rsidR="00343D97" w:rsidRPr="00FD0CE2" w:rsidRDefault="00343D97" w:rsidP="005F0BDA">
            <w:pPr>
              <w:spacing w:after="0"/>
            </w:pPr>
            <w:r w:rsidRPr="00AA02A0">
              <w:t>max. 70kWh</w:t>
            </w:r>
            <w:r>
              <w:t>/100 cyklov</w:t>
            </w:r>
          </w:p>
        </w:tc>
        <w:tc>
          <w:tcPr>
            <w:tcW w:w="2913" w:type="dxa"/>
            <w:tcBorders>
              <w:top w:val="single" w:sz="4" w:space="0" w:color="auto"/>
              <w:left w:val="nil"/>
              <w:bottom w:val="single" w:sz="4" w:space="0" w:color="auto"/>
              <w:right w:val="single" w:sz="4" w:space="0" w:color="auto"/>
            </w:tcBorders>
            <w:vAlign w:val="center"/>
          </w:tcPr>
          <w:p w14:paraId="6419BE7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AD51E5" w14:textId="77777777" w:rsidR="00343D97" w:rsidRPr="004A241C" w:rsidRDefault="00343D97" w:rsidP="005F0BDA">
            <w:pPr>
              <w:spacing w:after="0"/>
              <w:jc w:val="center"/>
              <w:rPr>
                <w:color w:val="000000"/>
              </w:rPr>
            </w:pPr>
            <w:r w:rsidRPr="004A241C">
              <w:rPr>
                <w:color w:val="000000"/>
              </w:rPr>
              <w:t>N/A</w:t>
            </w:r>
          </w:p>
        </w:tc>
      </w:tr>
      <w:tr w:rsidR="00343D97" w:rsidRPr="004A241C" w14:paraId="0520C6E8"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ABF2B" w14:textId="77777777" w:rsidR="00343D97" w:rsidRPr="00AA02A0" w:rsidRDefault="00343D97" w:rsidP="005F0BDA">
            <w:pPr>
              <w:spacing w:after="0"/>
              <w:rPr>
                <w:b/>
              </w:rPr>
            </w:pPr>
            <w:r w:rsidRPr="00AA02A0">
              <w:rPr>
                <w:b/>
              </w:rPr>
              <w:t>Spotreba vody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5C48D7E" w14:textId="77777777" w:rsidR="00343D97" w:rsidRPr="00AA02A0" w:rsidRDefault="00343D97" w:rsidP="005F0BDA">
            <w:pPr>
              <w:spacing w:after="0"/>
            </w:pPr>
            <w:r w:rsidRPr="00AA02A0">
              <w:t>max. 50l</w:t>
            </w:r>
          </w:p>
        </w:tc>
        <w:tc>
          <w:tcPr>
            <w:tcW w:w="2913" w:type="dxa"/>
            <w:tcBorders>
              <w:top w:val="single" w:sz="4" w:space="0" w:color="auto"/>
              <w:left w:val="nil"/>
              <w:bottom w:val="single" w:sz="4" w:space="0" w:color="auto"/>
              <w:right w:val="single" w:sz="4" w:space="0" w:color="auto"/>
            </w:tcBorders>
            <w:vAlign w:val="center"/>
          </w:tcPr>
          <w:p w14:paraId="2074EF72"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12B118" w14:textId="77777777" w:rsidR="00343D97" w:rsidRPr="004A241C" w:rsidRDefault="00343D97" w:rsidP="005F0BDA">
            <w:pPr>
              <w:spacing w:after="0"/>
              <w:jc w:val="center"/>
              <w:rPr>
                <w:color w:val="000000"/>
              </w:rPr>
            </w:pPr>
            <w:r w:rsidRPr="004A241C">
              <w:rPr>
                <w:color w:val="000000"/>
              </w:rPr>
              <w:t>N/A</w:t>
            </w:r>
          </w:p>
        </w:tc>
      </w:tr>
      <w:tr w:rsidR="00343D97" w:rsidRPr="004A241C" w14:paraId="62B7ACF6"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7B55F2" w14:textId="77777777" w:rsidR="00343D97" w:rsidRPr="00AA02A0" w:rsidRDefault="00343D97" w:rsidP="005F0BDA">
            <w:pPr>
              <w:spacing w:after="0"/>
              <w:rPr>
                <w:b/>
              </w:rPr>
            </w:pPr>
            <w:r w:rsidRPr="00EA4CE4">
              <w:rPr>
                <w:b/>
              </w:rPr>
              <w:t>Hlučnosť</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9D106F" w14:textId="77777777" w:rsidR="00343D97" w:rsidRPr="00AA02A0" w:rsidRDefault="00343D97" w:rsidP="005F0BDA">
            <w:pPr>
              <w:spacing w:after="0"/>
            </w:pPr>
            <w:r w:rsidRPr="00AA02A0">
              <w:t>max. 80dB</w:t>
            </w:r>
          </w:p>
        </w:tc>
        <w:tc>
          <w:tcPr>
            <w:tcW w:w="2913" w:type="dxa"/>
            <w:tcBorders>
              <w:top w:val="single" w:sz="4" w:space="0" w:color="auto"/>
              <w:left w:val="nil"/>
              <w:bottom w:val="single" w:sz="4" w:space="0" w:color="auto"/>
              <w:right w:val="single" w:sz="4" w:space="0" w:color="auto"/>
            </w:tcBorders>
            <w:vAlign w:val="center"/>
          </w:tcPr>
          <w:p w14:paraId="5F8C6543"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15ADC2" w14:textId="77777777" w:rsidR="00343D97" w:rsidRPr="004A241C" w:rsidRDefault="00343D97" w:rsidP="005F0BDA">
            <w:pPr>
              <w:spacing w:after="0"/>
              <w:jc w:val="center"/>
              <w:rPr>
                <w:color w:val="000000"/>
              </w:rPr>
            </w:pPr>
            <w:r w:rsidRPr="004A241C">
              <w:rPr>
                <w:color w:val="000000"/>
              </w:rPr>
              <w:t>N/A</w:t>
            </w:r>
          </w:p>
        </w:tc>
      </w:tr>
      <w:tr w:rsidR="00343D97" w:rsidRPr="004A241C" w14:paraId="7AA02C65" w14:textId="77777777" w:rsidTr="00396FC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35021" w14:textId="77777777" w:rsidR="00343D97" w:rsidRPr="00AA02A0" w:rsidRDefault="00343D97" w:rsidP="005F0BDA">
            <w:pPr>
              <w:spacing w:after="0"/>
              <w:rPr>
                <w:b/>
              </w:rPr>
            </w:pPr>
            <w:r w:rsidRPr="00AA02A0">
              <w:rPr>
                <w:b/>
              </w:rPr>
              <w:t xml:space="preserve">Kapacita bubna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1D5D801" w14:textId="77777777" w:rsidR="00343D97" w:rsidRPr="00AA02A0" w:rsidRDefault="00343D97" w:rsidP="005F0BDA">
            <w:pPr>
              <w:spacing w:after="0"/>
              <w:rPr>
                <w:color w:val="000000"/>
              </w:rPr>
            </w:pPr>
            <w:r w:rsidRPr="00AA02A0">
              <w:t xml:space="preserve">min. 7kg </w:t>
            </w:r>
          </w:p>
        </w:tc>
        <w:tc>
          <w:tcPr>
            <w:tcW w:w="2913" w:type="dxa"/>
            <w:tcBorders>
              <w:top w:val="single" w:sz="4" w:space="0" w:color="auto"/>
              <w:left w:val="nil"/>
              <w:bottom w:val="single" w:sz="4" w:space="0" w:color="auto"/>
              <w:right w:val="single" w:sz="4" w:space="0" w:color="auto"/>
            </w:tcBorders>
            <w:vAlign w:val="center"/>
          </w:tcPr>
          <w:p w14:paraId="13CC8C49"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92E91E8" w14:textId="77777777" w:rsidR="00343D97" w:rsidRPr="004A241C" w:rsidRDefault="00343D97" w:rsidP="005F0BDA">
            <w:pPr>
              <w:spacing w:after="0"/>
              <w:jc w:val="center"/>
              <w:rPr>
                <w:color w:val="000000"/>
              </w:rPr>
            </w:pPr>
            <w:r w:rsidRPr="004A241C">
              <w:rPr>
                <w:color w:val="000000"/>
              </w:rPr>
              <w:t>N/A</w:t>
            </w:r>
          </w:p>
        </w:tc>
      </w:tr>
      <w:tr w:rsidR="00343D97" w:rsidRPr="004A241C" w14:paraId="038066D4"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D42AF4" w14:textId="77777777" w:rsidR="00343D97" w:rsidRPr="00AA02A0" w:rsidRDefault="00343D97" w:rsidP="005F0BDA">
            <w:pPr>
              <w:spacing w:after="0"/>
              <w:rPr>
                <w:b/>
                <w:bCs/>
                <w:color w:val="000000"/>
                <w:highlight w:val="yellow"/>
              </w:rPr>
            </w:pPr>
            <w:r w:rsidRPr="00AA02A0">
              <w:rPr>
                <w:b/>
              </w:rPr>
              <w:t>Otáčky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F80D40A" w14:textId="77777777" w:rsidR="00343D97" w:rsidRPr="00AA02A0" w:rsidRDefault="00343D97" w:rsidP="005F0BDA">
            <w:pPr>
              <w:spacing w:after="0"/>
              <w:rPr>
                <w:bCs/>
                <w:color w:val="000000"/>
                <w:highlight w:val="yellow"/>
              </w:rPr>
            </w:pPr>
            <w:r w:rsidRPr="00AA02A0">
              <w:rPr>
                <w:bCs/>
              </w:rPr>
              <w:t>min. 1150ot/min</w:t>
            </w:r>
          </w:p>
        </w:tc>
        <w:tc>
          <w:tcPr>
            <w:tcW w:w="2913" w:type="dxa"/>
            <w:tcBorders>
              <w:top w:val="single" w:sz="4" w:space="0" w:color="auto"/>
              <w:left w:val="nil"/>
              <w:bottom w:val="single" w:sz="4" w:space="0" w:color="auto"/>
              <w:right w:val="single" w:sz="4" w:space="0" w:color="auto"/>
            </w:tcBorders>
            <w:vAlign w:val="center"/>
          </w:tcPr>
          <w:p w14:paraId="0C537826"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350EA9"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7ACEEAA0"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FF58930" w14:textId="77777777" w:rsidR="00343D97" w:rsidRPr="00AA02A0" w:rsidRDefault="00343D97" w:rsidP="005F0BDA">
            <w:pPr>
              <w:spacing w:after="0"/>
              <w:rPr>
                <w:b/>
              </w:rPr>
            </w:pPr>
            <w:r w:rsidRPr="00AA02A0">
              <w:rPr>
                <w:b/>
              </w:rPr>
              <w:t>Účinnosť odstreďovania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99CDCCA" w14:textId="77777777" w:rsidR="00343D97" w:rsidRPr="00AA02A0" w:rsidRDefault="00343D97" w:rsidP="005F0BDA">
            <w:pPr>
              <w:spacing w:after="0"/>
              <w:rPr>
                <w:bCs/>
              </w:rPr>
            </w:pPr>
            <w:r w:rsidRPr="00AA02A0">
              <w:rPr>
                <w:bCs/>
              </w:rPr>
              <w:t>min. B</w:t>
            </w:r>
          </w:p>
        </w:tc>
        <w:tc>
          <w:tcPr>
            <w:tcW w:w="2913" w:type="dxa"/>
            <w:tcBorders>
              <w:top w:val="single" w:sz="4" w:space="0" w:color="auto"/>
              <w:left w:val="nil"/>
              <w:bottom w:val="single" w:sz="4" w:space="0" w:color="auto"/>
              <w:right w:val="single" w:sz="4" w:space="0" w:color="auto"/>
            </w:tcBorders>
            <w:vAlign w:val="center"/>
          </w:tcPr>
          <w:p w14:paraId="51CF1004"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FA6531B" w14:textId="77777777" w:rsidR="00343D97" w:rsidRPr="004A241C" w:rsidRDefault="00343D97" w:rsidP="005F0BDA">
            <w:pPr>
              <w:spacing w:after="0"/>
              <w:jc w:val="center"/>
              <w:rPr>
                <w:color w:val="000000"/>
              </w:rPr>
            </w:pPr>
            <w:r w:rsidRPr="004A241C">
              <w:rPr>
                <w:color w:val="000000"/>
              </w:rPr>
              <w:t>N/A</w:t>
            </w:r>
          </w:p>
        </w:tc>
      </w:tr>
      <w:tr w:rsidR="00343D97" w:rsidRPr="004A241C" w14:paraId="6414550D"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F0C08B0" w14:textId="77777777" w:rsidR="00343D97" w:rsidRPr="00AA02A0" w:rsidRDefault="00343D97" w:rsidP="005F0BDA">
            <w:pPr>
              <w:spacing w:after="0"/>
              <w:rPr>
                <w:b/>
              </w:rPr>
            </w:pPr>
            <w:r w:rsidRPr="00AA02A0">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BB63ED9" w14:textId="77777777" w:rsidR="00343D97" w:rsidRPr="00AA02A0" w:rsidRDefault="00343D97" w:rsidP="005F0BDA">
            <w:pPr>
              <w:spacing w:after="0"/>
            </w:pPr>
            <w:r w:rsidRPr="00AA02A0">
              <w:t>min. 11</w:t>
            </w:r>
          </w:p>
        </w:tc>
        <w:tc>
          <w:tcPr>
            <w:tcW w:w="2913" w:type="dxa"/>
            <w:tcBorders>
              <w:top w:val="single" w:sz="4" w:space="0" w:color="auto"/>
              <w:left w:val="nil"/>
              <w:bottom w:val="single" w:sz="4" w:space="0" w:color="auto"/>
              <w:right w:val="single" w:sz="4" w:space="0" w:color="auto"/>
            </w:tcBorders>
            <w:vAlign w:val="center"/>
          </w:tcPr>
          <w:p w14:paraId="5995EEDC"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7F95A91" w14:textId="77777777" w:rsidR="00343D97" w:rsidRPr="004A241C" w:rsidRDefault="00343D97" w:rsidP="005F0BDA">
            <w:pPr>
              <w:spacing w:after="0"/>
              <w:jc w:val="center"/>
              <w:rPr>
                <w:color w:val="000000"/>
              </w:rPr>
            </w:pPr>
            <w:r w:rsidRPr="004A241C">
              <w:rPr>
                <w:color w:val="000000"/>
              </w:rPr>
              <w:t>N/A</w:t>
            </w:r>
          </w:p>
        </w:tc>
      </w:tr>
      <w:tr w:rsidR="00343D97" w:rsidRPr="004A241C" w14:paraId="2DD9EF6C"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B0FAE88" w14:textId="77777777" w:rsidR="00343D97" w:rsidRPr="00AA02A0" w:rsidRDefault="00343D97" w:rsidP="005F0BDA">
            <w:pPr>
              <w:spacing w:after="0"/>
              <w:rPr>
                <w:b/>
                <w:color w:val="000000" w:themeColor="text1"/>
              </w:rPr>
            </w:pPr>
            <w:r w:rsidRPr="00AA02A0">
              <w:rPr>
                <w:b/>
                <w:color w:val="000000" w:themeColor="text1"/>
              </w:rPr>
              <w:t>Rozmer</w:t>
            </w:r>
          </w:p>
          <w:p w14:paraId="23A79D4E" w14:textId="77777777" w:rsidR="00343D97" w:rsidRPr="00AA02A0" w:rsidRDefault="00343D97" w:rsidP="005F0BDA">
            <w:pPr>
              <w:spacing w:after="0"/>
              <w:rPr>
                <w:b/>
                <w:color w:val="000000"/>
              </w:rPr>
            </w:pPr>
            <w:r w:rsidRPr="00AA02A0">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04A8396" w14:textId="77777777" w:rsidR="00343D97" w:rsidRPr="00AA02A0" w:rsidRDefault="00343D97" w:rsidP="005F0BDA">
            <w:pPr>
              <w:spacing w:after="0"/>
              <w:rPr>
                <w:color w:val="000000" w:themeColor="text1"/>
              </w:rPr>
            </w:pPr>
            <w:r w:rsidRPr="00AA02A0">
              <w:rPr>
                <w:color w:val="000000" w:themeColor="text1"/>
              </w:rPr>
              <w:t>Výška max. 85 cm</w:t>
            </w:r>
          </w:p>
          <w:p w14:paraId="75A711EB" w14:textId="77777777" w:rsidR="00343D97" w:rsidRPr="00AA02A0" w:rsidRDefault="00343D97" w:rsidP="005F0BDA">
            <w:pPr>
              <w:spacing w:after="0"/>
              <w:rPr>
                <w:color w:val="000000" w:themeColor="text1"/>
              </w:rPr>
            </w:pPr>
            <w:r w:rsidRPr="00AA02A0">
              <w:rPr>
                <w:color w:val="000000" w:themeColor="text1"/>
              </w:rPr>
              <w:t>Šírka max. 60 cm</w:t>
            </w:r>
          </w:p>
          <w:p w14:paraId="25674B1A" w14:textId="77777777" w:rsidR="00343D97" w:rsidRPr="00AA02A0" w:rsidRDefault="00343D97" w:rsidP="005F0BDA">
            <w:pPr>
              <w:spacing w:after="0"/>
            </w:pPr>
            <w:r w:rsidRPr="00AA02A0">
              <w:rPr>
                <w:color w:val="000000" w:themeColor="text1"/>
              </w:rPr>
              <w:t>Hĺbka max. 60 cm</w:t>
            </w:r>
          </w:p>
        </w:tc>
        <w:tc>
          <w:tcPr>
            <w:tcW w:w="2913" w:type="dxa"/>
            <w:tcBorders>
              <w:top w:val="single" w:sz="4" w:space="0" w:color="auto"/>
              <w:left w:val="nil"/>
              <w:bottom w:val="single" w:sz="4" w:space="0" w:color="auto"/>
              <w:right w:val="single" w:sz="4" w:space="0" w:color="auto"/>
            </w:tcBorders>
            <w:vAlign w:val="center"/>
          </w:tcPr>
          <w:p w14:paraId="06B8D920" w14:textId="77777777" w:rsidR="00343D97" w:rsidRPr="004A241C" w:rsidRDefault="00343D97" w:rsidP="005F0BDA">
            <w:pPr>
              <w:spacing w:after="0"/>
              <w:jc w:val="center"/>
              <w:rPr>
                <w:i/>
                <w:color w:val="FF0000"/>
              </w:rPr>
            </w:pPr>
            <w:r w:rsidRPr="004A241C">
              <w:rPr>
                <w:i/>
                <w:color w:val="FF0000"/>
              </w:rPr>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6E4855" w14:textId="77777777" w:rsidR="00343D97" w:rsidRPr="004A241C" w:rsidRDefault="00343D97" w:rsidP="005F0BDA">
            <w:pPr>
              <w:spacing w:after="0"/>
              <w:jc w:val="center"/>
              <w:rPr>
                <w:color w:val="000000"/>
              </w:rPr>
            </w:pPr>
            <w:r w:rsidRPr="004A241C">
              <w:rPr>
                <w:color w:val="000000"/>
              </w:rPr>
              <w:t>N/A</w:t>
            </w:r>
          </w:p>
        </w:tc>
      </w:tr>
      <w:tr w:rsidR="00343D97" w:rsidRPr="004A241C" w14:paraId="6B5A3DD9" w14:textId="77777777" w:rsidTr="00396FC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CC2D688" w14:textId="77777777" w:rsidR="00343D97" w:rsidRPr="00AA02A0"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9ACE024" w14:textId="77777777" w:rsidR="00343D97" w:rsidRPr="00AA02A0" w:rsidRDefault="00343D97" w:rsidP="005F0BDA">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1FC2E1"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584310A"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32048CFE" w14:textId="77777777" w:rsidTr="00396FC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3995C"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51F04B6"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9D0B578" w14:textId="77777777" w:rsidTr="00396FC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1A986"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BF1798C"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76CE8C9D"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4C73B1D"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CF562E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E16D6D" w14:textId="77777777" w:rsidR="00343D97" w:rsidRPr="004A241C" w:rsidRDefault="00343D97" w:rsidP="003061F8">
            <w:pPr>
              <w:jc w:val="center"/>
              <w:rPr>
                <w:b/>
              </w:rPr>
            </w:pPr>
            <w:r w:rsidRPr="004A241C">
              <w:rPr>
                <w:b/>
              </w:rPr>
              <w:t>Vlastný návrh plnenia</w:t>
            </w:r>
          </w:p>
          <w:p w14:paraId="0F2FB928" w14:textId="77777777" w:rsidR="00343D97" w:rsidRPr="004A241C" w:rsidRDefault="00343D97" w:rsidP="003061F8">
            <w:pPr>
              <w:jc w:val="center"/>
              <w:rPr>
                <w:bCs/>
                <w:color w:val="000000"/>
              </w:rPr>
            </w:pPr>
            <w:r w:rsidRPr="004A241C">
              <w:rPr>
                <w:bCs/>
                <w:color w:val="000000"/>
              </w:rPr>
              <w:t>(doplní uchádzač)</w:t>
            </w:r>
          </w:p>
          <w:p w14:paraId="34DEDCB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F38625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DD062DC" w14:textId="3F840C26" w:rsidR="00343D97" w:rsidRPr="005F0BDA" w:rsidRDefault="00343D97" w:rsidP="003061F8">
            <w:pPr>
              <w:rPr>
                <w:b/>
                <w:bCs/>
                <w:color w:val="000000"/>
              </w:rPr>
            </w:pPr>
            <w:r w:rsidRPr="004A241C">
              <w:rPr>
                <w:b/>
                <w:bCs/>
                <w:color w:val="000000"/>
              </w:rPr>
              <w:t xml:space="preserve">Položka č. </w:t>
            </w:r>
            <w:r>
              <w:rPr>
                <w:b/>
                <w:bCs/>
                <w:color w:val="000000"/>
              </w:rPr>
              <w:t>11</w:t>
            </w:r>
            <w:r w:rsidRPr="004A241C">
              <w:rPr>
                <w:b/>
                <w:bCs/>
                <w:color w:val="000000"/>
              </w:rPr>
              <w:t xml:space="preserve"> –</w:t>
            </w:r>
            <w:r>
              <w:rPr>
                <w:b/>
                <w:bCs/>
                <w:color w:val="000000"/>
              </w:rPr>
              <w:t xml:space="preserve"> </w:t>
            </w:r>
            <w:r w:rsidRPr="00D6220E">
              <w:rPr>
                <w:b/>
                <w:bCs/>
                <w:color w:val="000000"/>
              </w:rPr>
              <w:t>Automatická sušička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E6D73C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7FF7BA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19EBB15"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12213F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3652C45" w14:textId="77777777" w:rsidR="00343D97" w:rsidRPr="004A241C" w:rsidRDefault="00343D97" w:rsidP="003061F8">
            <w:pPr>
              <w:rPr>
                <w:b/>
                <w:color w:val="000000"/>
              </w:rPr>
            </w:pPr>
            <w:r>
              <w:rPr>
                <w:b/>
                <w:color w:val="000000"/>
              </w:rPr>
              <w:t>60</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B6033B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4AD262F" w14:textId="77777777" w:rsidR="00343D97" w:rsidRPr="004A241C" w:rsidRDefault="00343D97" w:rsidP="003061F8">
            <w:pPr>
              <w:jc w:val="center"/>
              <w:rPr>
                <w:b/>
                <w:bCs/>
                <w:color w:val="000000"/>
                <w:highlight w:val="yellow"/>
              </w:rPr>
            </w:pPr>
          </w:p>
        </w:tc>
      </w:tr>
      <w:tr w:rsidR="00343D97" w:rsidRPr="004A241C" w14:paraId="02FB28A1" w14:textId="77777777" w:rsidTr="000E27CB">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7BDE96" w14:textId="77777777" w:rsidR="00343D97" w:rsidRPr="004A241C" w:rsidRDefault="00343D97" w:rsidP="005F0BDA">
            <w:pPr>
              <w:spacing w:after="0"/>
              <w:rPr>
                <w:b/>
                <w:bCs/>
                <w:color w:val="000000"/>
              </w:rPr>
            </w:pPr>
            <w:r w:rsidRPr="00086AFC">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16DEB0" w14:textId="77777777" w:rsidR="00343D97" w:rsidRPr="004A241C" w:rsidRDefault="00343D97" w:rsidP="005F0BDA">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7069B045"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9C4476" w14:textId="77777777" w:rsidR="00343D97" w:rsidRPr="004A241C" w:rsidRDefault="00343D97" w:rsidP="005F0BDA">
            <w:pPr>
              <w:spacing w:after="0"/>
              <w:jc w:val="center"/>
              <w:rPr>
                <w:color w:val="000000"/>
              </w:rPr>
            </w:pPr>
            <w:r w:rsidRPr="004A241C">
              <w:rPr>
                <w:color w:val="000000"/>
              </w:rPr>
              <w:t>N/A</w:t>
            </w:r>
          </w:p>
        </w:tc>
      </w:tr>
      <w:tr w:rsidR="00343D97" w:rsidRPr="004A241C" w14:paraId="4BF10614"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526015" w14:textId="758DE180" w:rsidR="00343D97" w:rsidRPr="00AA02A0" w:rsidRDefault="00662780" w:rsidP="005F0BDA">
            <w:pPr>
              <w:spacing w:after="0"/>
              <w:rPr>
                <w:b/>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B3CFD4C" w14:textId="77777777" w:rsidR="00343D97" w:rsidRPr="00AA02A0" w:rsidRDefault="00343D97" w:rsidP="005F0BDA">
            <w:pPr>
              <w:spacing w:after="0"/>
            </w:pPr>
            <w:r w:rsidRPr="00AA02A0">
              <w:t>max. 300kWh</w:t>
            </w:r>
            <w:r w:rsidRPr="00473481">
              <w:t>/ročne</w:t>
            </w:r>
          </w:p>
        </w:tc>
        <w:tc>
          <w:tcPr>
            <w:tcW w:w="2913" w:type="dxa"/>
            <w:tcBorders>
              <w:top w:val="single" w:sz="4" w:space="0" w:color="auto"/>
              <w:left w:val="nil"/>
              <w:bottom w:val="single" w:sz="4" w:space="0" w:color="auto"/>
              <w:right w:val="single" w:sz="4" w:space="0" w:color="auto"/>
            </w:tcBorders>
            <w:vAlign w:val="center"/>
          </w:tcPr>
          <w:p w14:paraId="3DCDF3CC"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0EB2E0" w14:textId="77777777" w:rsidR="00343D97" w:rsidRPr="004A241C" w:rsidRDefault="00343D97" w:rsidP="005F0BDA">
            <w:pPr>
              <w:spacing w:after="0"/>
              <w:jc w:val="center"/>
              <w:rPr>
                <w:color w:val="000000"/>
              </w:rPr>
            </w:pPr>
            <w:r w:rsidRPr="004A241C">
              <w:rPr>
                <w:color w:val="000000"/>
              </w:rPr>
              <w:t>N/A</w:t>
            </w:r>
          </w:p>
        </w:tc>
      </w:tr>
      <w:tr w:rsidR="00343D97" w:rsidRPr="004A241C" w14:paraId="67189BB6"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8830AC6" w14:textId="77777777" w:rsidR="00343D97" w:rsidRPr="00AA02A0" w:rsidRDefault="00343D97" w:rsidP="005F0BDA">
            <w:pPr>
              <w:spacing w:after="0"/>
              <w:rPr>
                <w:b/>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6414224" w14:textId="77777777" w:rsidR="00343D97" w:rsidRPr="00AA02A0" w:rsidRDefault="00343D97" w:rsidP="005F0BDA">
            <w:pPr>
              <w:spacing w:after="0"/>
            </w:pPr>
            <w:r w:rsidRPr="00AA02A0">
              <w:t>max. 70dB</w:t>
            </w:r>
          </w:p>
        </w:tc>
        <w:tc>
          <w:tcPr>
            <w:tcW w:w="2913" w:type="dxa"/>
            <w:tcBorders>
              <w:top w:val="single" w:sz="4" w:space="0" w:color="auto"/>
              <w:left w:val="nil"/>
              <w:bottom w:val="single" w:sz="4" w:space="0" w:color="auto"/>
              <w:right w:val="single" w:sz="4" w:space="0" w:color="auto"/>
            </w:tcBorders>
            <w:vAlign w:val="center"/>
          </w:tcPr>
          <w:p w14:paraId="209354C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F28B0EF" w14:textId="77777777" w:rsidR="00343D97" w:rsidRPr="004A241C" w:rsidRDefault="00343D97" w:rsidP="005F0BDA">
            <w:pPr>
              <w:spacing w:after="0"/>
              <w:jc w:val="center"/>
              <w:rPr>
                <w:color w:val="000000"/>
              </w:rPr>
            </w:pPr>
            <w:r w:rsidRPr="004A241C">
              <w:rPr>
                <w:color w:val="000000"/>
              </w:rPr>
              <w:t>N/A</w:t>
            </w:r>
          </w:p>
        </w:tc>
      </w:tr>
      <w:tr w:rsidR="00343D97" w:rsidRPr="004A241C" w14:paraId="1FDBA514"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61A7B9F" w14:textId="77777777" w:rsidR="00343D97" w:rsidRPr="00AA02A0" w:rsidRDefault="00343D97" w:rsidP="005F0BDA">
            <w:pPr>
              <w:spacing w:after="0"/>
              <w:rPr>
                <w:b/>
                <w:bCs/>
                <w:color w:val="000000"/>
                <w:highlight w:val="yellow"/>
              </w:rPr>
            </w:pPr>
            <w:r w:rsidRPr="00AA02A0">
              <w:rPr>
                <w:b/>
              </w:rPr>
              <w:t xml:space="preserve">Kapacita bubna </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10548D2" w14:textId="77777777" w:rsidR="00343D97" w:rsidRPr="00AA02A0" w:rsidRDefault="00343D97" w:rsidP="005F0BDA">
            <w:pPr>
              <w:spacing w:after="0"/>
              <w:rPr>
                <w:bCs/>
                <w:color w:val="000000"/>
                <w:highlight w:val="yellow"/>
              </w:rPr>
            </w:pPr>
            <w:r w:rsidRPr="00AA02A0">
              <w:t xml:space="preserve">min. 7kg </w:t>
            </w:r>
          </w:p>
        </w:tc>
        <w:tc>
          <w:tcPr>
            <w:tcW w:w="2913" w:type="dxa"/>
            <w:tcBorders>
              <w:top w:val="single" w:sz="4" w:space="0" w:color="auto"/>
              <w:left w:val="nil"/>
              <w:bottom w:val="single" w:sz="4" w:space="0" w:color="auto"/>
              <w:right w:val="single" w:sz="4" w:space="0" w:color="auto"/>
            </w:tcBorders>
            <w:vAlign w:val="center"/>
          </w:tcPr>
          <w:p w14:paraId="32C773C3"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B0C0A8"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048F6A7"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858C502" w14:textId="77777777" w:rsidR="00343D97" w:rsidRPr="00AA02A0" w:rsidRDefault="00343D97" w:rsidP="005F0BDA">
            <w:pPr>
              <w:spacing w:after="0"/>
              <w:rPr>
                <w:b/>
              </w:rPr>
            </w:pPr>
            <w:r w:rsidRPr="00AA02A0">
              <w:rPr>
                <w:b/>
                <w:color w:val="000000"/>
              </w:rPr>
              <w:t>Počet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08AC847" w14:textId="77777777" w:rsidR="00343D97" w:rsidRPr="00AA02A0" w:rsidRDefault="00343D97" w:rsidP="005F0BDA">
            <w:pPr>
              <w:spacing w:after="0"/>
            </w:pPr>
            <w:r w:rsidRPr="00AA02A0">
              <w:t xml:space="preserve">min. </w:t>
            </w:r>
            <w:r>
              <w:t>5</w:t>
            </w:r>
          </w:p>
        </w:tc>
        <w:tc>
          <w:tcPr>
            <w:tcW w:w="2913" w:type="dxa"/>
            <w:tcBorders>
              <w:top w:val="single" w:sz="4" w:space="0" w:color="auto"/>
              <w:left w:val="nil"/>
              <w:bottom w:val="single" w:sz="4" w:space="0" w:color="auto"/>
              <w:right w:val="single" w:sz="4" w:space="0" w:color="auto"/>
            </w:tcBorders>
            <w:vAlign w:val="center"/>
          </w:tcPr>
          <w:p w14:paraId="37320A82"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C9F858" w14:textId="77777777" w:rsidR="00343D97" w:rsidRPr="004A241C" w:rsidRDefault="00343D97" w:rsidP="005F0BDA">
            <w:pPr>
              <w:spacing w:after="0"/>
              <w:jc w:val="center"/>
              <w:rPr>
                <w:color w:val="000000"/>
              </w:rPr>
            </w:pPr>
            <w:r w:rsidRPr="004A241C">
              <w:rPr>
                <w:color w:val="000000"/>
              </w:rPr>
              <w:t>N/A</w:t>
            </w:r>
          </w:p>
        </w:tc>
      </w:tr>
      <w:tr w:rsidR="00343D97" w:rsidRPr="004A241C" w14:paraId="0D1E59AD"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A2B1E5E" w14:textId="77777777" w:rsidR="00343D97" w:rsidRPr="00AA02A0" w:rsidRDefault="00343D97" w:rsidP="005F0BDA">
            <w:pPr>
              <w:spacing w:after="0"/>
              <w:rPr>
                <w:b/>
                <w:color w:val="000000" w:themeColor="text1"/>
              </w:rPr>
            </w:pPr>
            <w:r w:rsidRPr="00AA02A0">
              <w:rPr>
                <w:b/>
                <w:color w:val="000000" w:themeColor="text1"/>
              </w:rPr>
              <w:t>Rozmer</w:t>
            </w:r>
          </w:p>
          <w:p w14:paraId="3338AA62" w14:textId="77777777" w:rsidR="00343D97" w:rsidRPr="00AA02A0" w:rsidRDefault="00343D97" w:rsidP="005F0BDA">
            <w:pPr>
              <w:spacing w:after="0"/>
              <w:rPr>
                <w:b/>
                <w:color w:val="000000"/>
              </w:rPr>
            </w:pPr>
            <w:r w:rsidRPr="00AA02A0">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FED363B" w14:textId="77777777" w:rsidR="00343D97" w:rsidRPr="00AA02A0" w:rsidRDefault="00343D97" w:rsidP="005F0BDA">
            <w:pPr>
              <w:spacing w:after="0"/>
              <w:rPr>
                <w:color w:val="000000" w:themeColor="text1"/>
              </w:rPr>
            </w:pPr>
            <w:r w:rsidRPr="00AA02A0">
              <w:rPr>
                <w:color w:val="000000" w:themeColor="text1"/>
              </w:rPr>
              <w:t xml:space="preserve">Výška max. </w:t>
            </w:r>
            <w:r>
              <w:rPr>
                <w:color w:val="000000" w:themeColor="text1"/>
              </w:rPr>
              <w:t>90</w:t>
            </w:r>
            <w:r w:rsidRPr="00AA02A0">
              <w:rPr>
                <w:color w:val="000000" w:themeColor="text1"/>
              </w:rPr>
              <w:t xml:space="preserve"> cm</w:t>
            </w:r>
          </w:p>
          <w:p w14:paraId="6A462858" w14:textId="77777777" w:rsidR="00343D97" w:rsidRPr="00AA02A0" w:rsidRDefault="00343D97" w:rsidP="005F0BDA">
            <w:pPr>
              <w:spacing w:after="0"/>
              <w:rPr>
                <w:color w:val="000000" w:themeColor="text1"/>
              </w:rPr>
            </w:pPr>
            <w:r w:rsidRPr="00AA02A0">
              <w:rPr>
                <w:color w:val="000000" w:themeColor="text1"/>
              </w:rPr>
              <w:t xml:space="preserve">Šírka max. </w:t>
            </w:r>
            <w:r>
              <w:rPr>
                <w:color w:val="000000" w:themeColor="text1"/>
              </w:rPr>
              <w:t>7</w:t>
            </w:r>
            <w:r w:rsidRPr="00AA02A0">
              <w:rPr>
                <w:color w:val="000000" w:themeColor="text1"/>
              </w:rPr>
              <w:t>0 cm</w:t>
            </w:r>
          </w:p>
          <w:p w14:paraId="2086B54A" w14:textId="77777777" w:rsidR="00343D97" w:rsidRPr="00AA02A0" w:rsidRDefault="00343D97" w:rsidP="005F0BDA">
            <w:pPr>
              <w:spacing w:after="0"/>
            </w:pPr>
            <w:r w:rsidRPr="00AA02A0">
              <w:rPr>
                <w:color w:val="000000" w:themeColor="text1"/>
              </w:rPr>
              <w:t xml:space="preserve">Hĺbka max. </w:t>
            </w:r>
            <w:r>
              <w:rPr>
                <w:color w:val="000000" w:themeColor="text1"/>
              </w:rPr>
              <w:t>7</w:t>
            </w:r>
            <w:r w:rsidRPr="00AA02A0">
              <w:rPr>
                <w:color w:val="000000" w:themeColor="text1"/>
              </w:rPr>
              <w:t>5 cm</w:t>
            </w:r>
          </w:p>
        </w:tc>
        <w:tc>
          <w:tcPr>
            <w:tcW w:w="2913" w:type="dxa"/>
            <w:tcBorders>
              <w:top w:val="single" w:sz="4" w:space="0" w:color="auto"/>
              <w:left w:val="nil"/>
              <w:bottom w:val="single" w:sz="4" w:space="0" w:color="auto"/>
              <w:right w:val="single" w:sz="4" w:space="0" w:color="auto"/>
            </w:tcBorders>
            <w:vAlign w:val="center"/>
          </w:tcPr>
          <w:p w14:paraId="6AE596AC"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D22692" w14:textId="77777777" w:rsidR="00343D97" w:rsidRPr="004A241C" w:rsidRDefault="00343D97" w:rsidP="005F0BDA">
            <w:pPr>
              <w:spacing w:after="0"/>
              <w:jc w:val="center"/>
              <w:rPr>
                <w:color w:val="000000"/>
              </w:rPr>
            </w:pPr>
            <w:r w:rsidRPr="004A241C">
              <w:rPr>
                <w:color w:val="000000"/>
              </w:rPr>
              <w:t>N/A</w:t>
            </w:r>
          </w:p>
        </w:tc>
      </w:tr>
      <w:tr w:rsidR="00343D97" w:rsidRPr="004A241C" w14:paraId="6D6B423F" w14:textId="77777777" w:rsidTr="000E27CB">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6302E2" w14:textId="77777777" w:rsidR="00343D97" w:rsidRPr="00AA02A0"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1728B6A" w14:textId="77777777" w:rsidR="00343D97" w:rsidRPr="00AA02A0" w:rsidRDefault="00343D97" w:rsidP="005F0BDA">
            <w:pPr>
              <w:spacing w:after="0"/>
              <w:rPr>
                <w:color w:val="000000" w:themeColor="text1"/>
              </w:rPr>
            </w:pPr>
            <w:r>
              <w:rPr>
                <w:color w:val="000000" w:themeColor="text1"/>
              </w:rPr>
              <w:t>Biela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25B5041"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42292EB"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25B0D2A" w14:textId="77777777" w:rsidTr="000E27C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D954E9" w14:textId="77777777" w:rsidR="00343D97" w:rsidRPr="00AA02A0" w:rsidRDefault="00343D97" w:rsidP="005F0BDA">
            <w:pPr>
              <w:spacing w:after="0"/>
              <w:rPr>
                <w:color w:val="000000"/>
              </w:rPr>
            </w:pPr>
            <w:r w:rsidRPr="00AA02A0">
              <w:rPr>
                <w:b/>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9B4963"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04E785D" w14:textId="77777777" w:rsidTr="000E27CB">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4F8ED"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9E4874"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2D6C42A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029E5C5"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D46DE36"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2C77EA8" w14:textId="77777777" w:rsidR="00343D97" w:rsidRPr="004A241C" w:rsidRDefault="00343D97" w:rsidP="003061F8">
            <w:pPr>
              <w:jc w:val="center"/>
              <w:rPr>
                <w:b/>
              </w:rPr>
            </w:pPr>
            <w:r w:rsidRPr="004A241C">
              <w:rPr>
                <w:b/>
              </w:rPr>
              <w:t>Vlastný návrh plnenia</w:t>
            </w:r>
          </w:p>
          <w:p w14:paraId="0A52BFFC" w14:textId="77777777" w:rsidR="00343D97" w:rsidRPr="004A241C" w:rsidRDefault="00343D97" w:rsidP="003061F8">
            <w:pPr>
              <w:jc w:val="center"/>
              <w:rPr>
                <w:bCs/>
                <w:color w:val="000000"/>
              </w:rPr>
            </w:pPr>
            <w:r w:rsidRPr="004A241C">
              <w:rPr>
                <w:bCs/>
                <w:color w:val="000000"/>
              </w:rPr>
              <w:t>(doplní uchádzač)</w:t>
            </w:r>
          </w:p>
          <w:p w14:paraId="239BEEE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77EB9DFF" w14:textId="77777777" w:rsidTr="003061F8">
        <w:trPr>
          <w:trHeight w:val="62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DAA964A" w14:textId="47E77AF3" w:rsidR="00343D97" w:rsidRPr="005F0BDA" w:rsidRDefault="00343D97" w:rsidP="003061F8">
            <w:pPr>
              <w:rPr>
                <w:b/>
                <w:bCs/>
                <w:color w:val="000000"/>
              </w:rPr>
            </w:pPr>
            <w:r w:rsidRPr="004A241C">
              <w:rPr>
                <w:b/>
                <w:bCs/>
                <w:color w:val="000000"/>
              </w:rPr>
              <w:t xml:space="preserve">Položka č. </w:t>
            </w:r>
            <w:r>
              <w:rPr>
                <w:b/>
                <w:bCs/>
                <w:color w:val="000000"/>
              </w:rPr>
              <w:t>12</w:t>
            </w:r>
            <w:r w:rsidRPr="004A241C">
              <w:rPr>
                <w:b/>
                <w:bCs/>
                <w:color w:val="000000"/>
              </w:rPr>
              <w:t xml:space="preserve"> – </w:t>
            </w:r>
            <w:r w:rsidRPr="008A43F0">
              <w:rPr>
                <w:b/>
                <w:bCs/>
                <w:color w:val="000000"/>
              </w:rPr>
              <w:t>Umývačka riadku, voľne stojaca (široká)</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4546F8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6481F7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29B0AB7" w14:textId="77777777" w:rsidTr="003061F8">
        <w:trPr>
          <w:trHeight w:val="2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193F5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9ECDAF" w14:textId="77777777" w:rsidR="00343D97" w:rsidRPr="004A241C" w:rsidRDefault="00343D97" w:rsidP="003061F8">
            <w:pPr>
              <w:rPr>
                <w:b/>
                <w:color w:val="000000"/>
              </w:rPr>
            </w:pPr>
            <w:r w:rsidRPr="00D034DC">
              <w:rPr>
                <w:b/>
                <w:color w:val="000000"/>
              </w:rPr>
              <w:t>3</w:t>
            </w:r>
            <w:r>
              <w:rPr>
                <w:b/>
                <w:color w:val="000000"/>
              </w:rPr>
              <w:t>3</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B45827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4AA4161" w14:textId="77777777" w:rsidR="00343D97" w:rsidRPr="004A241C" w:rsidRDefault="00343D97" w:rsidP="003061F8">
            <w:pPr>
              <w:jc w:val="center"/>
              <w:rPr>
                <w:b/>
                <w:bCs/>
                <w:color w:val="000000"/>
                <w:highlight w:val="yellow"/>
              </w:rPr>
            </w:pPr>
          </w:p>
        </w:tc>
      </w:tr>
      <w:tr w:rsidR="00343D97" w:rsidRPr="004A241C" w14:paraId="153AD43D" w14:textId="77777777" w:rsidTr="00E5600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F6FE93" w14:textId="77777777" w:rsidR="00343D97" w:rsidRPr="00F810BA" w:rsidRDefault="00343D97" w:rsidP="005F0BDA">
            <w:pPr>
              <w:spacing w:after="0"/>
              <w:rPr>
                <w:b/>
                <w:bCs/>
                <w:color w:val="000000"/>
              </w:rPr>
            </w:pPr>
            <w:r w:rsidRPr="00F810BA">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911D0D" w14:textId="77777777" w:rsidR="00343D97" w:rsidRPr="00F810BA" w:rsidRDefault="00343D97" w:rsidP="005F0BDA">
            <w:pPr>
              <w:spacing w:after="0"/>
              <w:rPr>
                <w:color w:val="000000"/>
              </w:rPr>
            </w:pPr>
            <w:r w:rsidRPr="00F810BA">
              <w:rPr>
                <w:color w:val="000000"/>
              </w:rPr>
              <w:t>min. D</w:t>
            </w:r>
          </w:p>
        </w:tc>
        <w:tc>
          <w:tcPr>
            <w:tcW w:w="2913" w:type="dxa"/>
            <w:tcBorders>
              <w:top w:val="single" w:sz="4" w:space="0" w:color="auto"/>
              <w:left w:val="nil"/>
              <w:bottom w:val="single" w:sz="4" w:space="0" w:color="auto"/>
              <w:right w:val="single" w:sz="4" w:space="0" w:color="auto"/>
            </w:tcBorders>
            <w:vAlign w:val="center"/>
          </w:tcPr>
          <w:p w14:paraId="001458CA"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9EE16D" w14:textId="77777777" w:rsidR="00343D97" w:rsidRPr="004A241C" w:rsidRDefault="00343D97" w:rsidP="005F0BDA">
            <w:pPr>
              <w:spacing w:after="0"/>
              <w:jc w:val="center"/>
              <w:rPr>
                <w:color w:val="000000"/>
              </w:rPr>
            </w:pPr>
            <w:r w:rsidRPr="004A241C">
              <w:rPr>
                <w:color w:val="000000"/>
              </w:rPr>
              <w:t>N/A</w:t>
            </w:r>
          </w:p>
        </w:tc>
      </w:tr>
      <w:tr w:rsidR="00343D97" w:rsidRPr="004A241C" w14:paraId="4C00AAF0"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CECEDC6" w14:textId="77777777" w:rsidR="00343D97" w:rsidRPr="00F810BA" w:rsidRDefault="00343D97" w:rsidP="005F0BDA">
            <w:pPr>
              <w:spacing w:after="0"/>
              <w:rPr>
                <w:b/>
                <w:bCs/>
                <w:color w:val="000000"/>
                <w:highlight w:val="yellow"/>
              </w:rPr>
            </w:pPr>
            <w:r w:rsidRPr="00F810BA">
              <w:rPr>
                <w:b/>
              </w:rPr>
              <w:t>Spotreba vody na cyklus</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86A6E96" w14:textId="77777777" w:rsidR="00343D97" w:rsidRPr="00F810BA" w:rsidRDefault="00343D97" w:rsidP="005F0BDA">
            <w:pPr>
              <w:spacing w:after="0"/>
              <w:rPr>
                <w:bCs/>
                <w:color w:val="000000"/>
                <w:highlight w:val="yellow"/>
              </w:rPr>
            </w:pPr>
            <w:r w:rsidRPr="00F810BA">
              <w:t>max. 11 l</w:t>
            </w:r>
          </w:p>
        </w:tc>
        <w:tc>
          <w:tcPr>
            <w:tcW w:w="2913" w:type="dxa"/>
            <w:tcBorders>
              <w:top w:val="single" w:sz="4" w:space="0" w:color="auto"/>
              <w:left w:val="nil"/>
              <w:bottom w:val="single" w:sz="4" w:space="0" w:color="auto"/>
              <w:right w:val="single" w:sz="4" w:space="0" w:color="auto"/>
            </w:tcBorders>
            <w:vAlign w:val="center"/>
          </w:tcPr>
          <w:p w14:paraId="26217066"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BE1AEED"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38D153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0AAA84E" w14:textId="77777777" w:rsidR="00343D97" w:rsidRPr="00F810BA" w:rsidRDefault="00343D97" w:rsidP="005F0BDA">
            <w:pPr>
              <w:spacing w:after="0"/>
              <w:rPr>
                <w:b/>
                <w:color w:val="000000"/>
              </w:rPr>
            </w:pPr>
            <w:r w:rsidRPr="00F810BA">
              <w:rPr>
                <w:b/>
                <w:color w:val="000000"/>
              </w:rPr>
              <w:t>Počet umývacích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E07A07D" w14:textId="77777777" w:rsidR="00343D97" w:rsidRPr="00F810BA" w:rsidRDefault="00343D97" w:rsidP="005F0BDA">
            <w:pPr>
              <w:spacing w:after="0"/>
            </w:pPr>
            <w:r w:rsidRPr="00F810BA">
              <w:t xml:space="preserve">min. 5 </w:t>
            </w:r>
          </w:p>
        </w:tc>
        <w:tc>
          <w:tcPr>
            <w:tcW w:w="2913" w:type="dxa"/>
            <w:tcBorders>
              <w:top w:val="single" w:sz="4" w:space="0" w:color="auto"/>
              <w:left w:val="nil"/>
              <w:bottom w:val="single" w:sz="4" w:space="0" w:color="auto"/>
              <w:right w:val="single" w:sz="4" w:space="0" w:color="auto"/>
            </w:tcBorders>
            <w:vAlign w:val="center"/>
          </w:tcPr>
          <w:p w14:paraId="45A4A151"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7CD8C52" w14:textId="77777777" w:rsidR="00343D97" w:rsidRPr="004A241C" w:rsidRDefault="00343D97" w:rsidP="005F0BDA">
            <w:pPr>
              <w:spacing w:after="0"/>
              <w:jc w:val="center"/>
              <w:rPr>
                <w:color w:val="000000"/>
              </w:rPr>
            </w:pPr>
            <w:r w:rsidRPr="004A241C">
              <w:rPr>
                <w:color w:val="000000"/>
              </w:rPr>
              <w:t>N/A</w:t>
            </w:r>
          </w:p>
        </w:tc>
      </w:tr>
      <w:tr w:rsidR="00343D97" w:rsidRPr="004A241C" w14:paraId="46181E1D"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6736FEA" w14:textId="25A572DC" w:rsidR="00343D97" w:rsidRPr="00F810BA" w:rsidRDefault="00662780" w:rsidP="005F0BDA">
            <w:pPr>
              <w:spacing w:after="0"/>
              <w:rPr>
                <w:b/>
                <w:color w:val="000000" w:themeColor="text1"/>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993FCC" w14:textId="77777777" w:rsidR="00343D97" w:rsidRPr="00F810BA" w:rsidRDefault="00343D97" w:rsidP="005F0BDA">
            <w:pPr>
              <w:spacing w:after="0"/>
              <w:rPr>
                <w:color w:val="000000" w:themeColor="text1"/>
              </w:rPr>
            </w:pPr>
            <w:r w:rsidRPr="00AA02A0">
              <w:t xml:space="preserve">max. </w:t>
            </w:r>
            <w:r>
              <w:t>80</w:t>
            </w:r>
            <w:r w:rsidRPr="00AA02A0">
              <w:t>kWh</w:t>
            </w:r>
            <w:r w:rsidRPr="00EA4CE4">
              <w:t>/100cyklov</w:t>
            </w:r>
          </w:p>
        </w:tc>
        <w:tc>
          <w:tcPr>
            <w:tcW w:w="2913" w:type="dxa"/>
            <w:tcBorders>
              <w:top w:val="single" w:sz="4" w:space="0" w:color="auto"/>
              <w:left w:val="nil"/>
              <w:bottom w:val="single" w:sz="4" w:space="0" w:color="auto"/>
              <w:right w:val="single" w:sz="4" w:space="0" w:color="auto"/>
            </w:tcBorders>
            <w:vAlign w:val="center"/>
          </w:tcPr>
          <w:p w14:paraId="03313C25"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2DD126A" w14:textId="77777777" w:rsidR="00343D97" w:rsidRPr="004A241C" w:rsidRDefault="00343D97" w:rsidP="005F0BDA">
            <w:pPr>
              <w:spacing w:after="0"/>
              <w:jc w:val="center"/>
              <w:rPr>
                <w:color w:val="000000"/>
              </w:rPr>
            </w:pPr>
            <w:r w:rsidRPr="004A241C">
              <w:rPr>
                <w:color w:val="000000"/>
              </w:rPr>
              <w:t>N/A</w:t>
            </w:r>
          </w:p>
        </w:tc>
      </w:tr>
      <w:tr w:rsidR="00343D97" w:rsidRPr="004A241C" w14:paraId="135C5EED"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6481275" w14:textId="77777777" w:rsidR="00343D97" w:rsidRPr="00F810BA" w:rsidRDefault="00343D97" w:rsidP="005F0BDA">
            <w:pPr>
              <w:spacing w:after="0"/>
              <w:rPr>
                <w:b/>
                <w:color w:val="000000" w:themeColor="text1"/>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5F8D6C4" w14:textId="77777777" w:rsidR="00343D97" w:rsidRPr="00F810BA" w:rsidRDefault="00343D97" w:rsidP="005F0BDA">
            <w:pPr>
              <w:spacing w:after="0"/>
              <w:rPr>
                <w:color w:val="000000" w:themeColor="text1"/>
              </w:rPr>
            </w:pPr>
            <w:r w:rsidRPr="00AA02A0">
              <w:t xml:space="preserve">max. </w:t>
            </w:r>
            <w:r>
              <w:t>55</w:t>
            </w:r>
            <w:r w:rsidRPr="00AA02A0">
              <w:t>dB</w:t>
            </w:r>
          </w:p>
        </w:tc>
        <w:tc>
          <w:tcPr>
            <w:tcW w:w="2913" w:type="dxa"/>
            <w:tcBorders>
              <w:top w:val="single" w:sz="4" w:space="0" w:color="auto"/>
              <w:left w:val="nil"/>
              <w:bottom w:val="single" w:sz="4" w:space="0" w:color="auto"/>
              <w:right w:val="single" w:sz="4" w:space="0" w:color="auto"/>
            </w:tcBorders>
            <w:vAlign w:val="center"/>
          </w:tcPr>
          <w:p w14:paraId="2653E2E3"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33F574" w14:textId="77777777" w:rsidR="00343D97" w:rsidRPr="004A241C" w:rsidRDefault="00343D97" w:rsidP="005F0BDA">
            <w:pPr>
              <w:spacing w:after="0"/>
              <w:jc w:val="center"/>
              <w:rPr>
                <w:color w:val="000000"/>
              </w:rPr>
            </w:pPr>
            <w:r w:rsidRPr="004A241C">
              <w:rPr>
                <w:color w:val="000000"/>
              </w:rPr>
              <w:t>N/A</w:t>
            </w:r>
          </w:p>
        </w:tc>
      </w:tr>
      <w:tr w:rsidR="00343D97" w:rsidRPr="004A241C" w14:paraId="232688C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9B26045" w14:textId="77777777" w:rsidR="00343D97" w:rsidRPr="00F810BA" w:rsidRDefault="00343D97" w:rsidP="005F0BDA">
            <w:pPr>
              <w:spacing w:after="0"/>
              <w:rPr>
                <w:b/>
                <w:color w:val="000000" w:themeColor="text1"/>
              </w:rPr>
            </w:pPr>
            <w:r w:rsidRPr="00F810BA">
              <w:rPr>
                <w:b/>
                <w:color w:val="000000" w:themeColor="text1"/>
              </w:rPr>
              <w:t>Rozmer</w:t>
            </w:r>
          </w:p>
          <w:p w14:paraId="2B241D6C" w14:textId="77777777" w:rsidR="00343D97" w:rsidRPr="00F810BA" w:rsidRDefault="00343D97" w:rsidP="005F0BDA">
            <w:pPr>
              <w:spacing w:after="0"/>
              <w:rPr>
                <w:b/>
                <w:color w:val="000000"/>
              </w:rPr>
            </w:pPr>
            <w:r w:rsidRPr="00F810BA">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389705C" w14:textId="77777777" w:rsidR="00343D97" w:rsidRPr="00F810BA" w:rsidRDefault="00343D97" w:rsidP="005F0BDA">
            <w:pPr>
              <w:spacing w:after="0"/>
              <w:rPr>
                <w:color w:val="000000" w:themeColor="text1"/>
              </w:rPr>
            </w:pPr>
            <w:r w:rsidRPr="00F810BA">
              <w:rPr>
                <w:color w:val="000000" w:themeColor="text1"/>
              </w:rPr>
              <w:t>Výška max. 85 cm</w:t>
            </w:r>
          </w:p>
          <w:p w14:paraId="6AA82EC5" w14:textId="77777777" w:rsidR="00343D97" w:rsidRPr="00F810BA" w:rsidRDefault="00343D97" w:rsidP="005F0BDA">
            <w:pPr>
              <w:spacing w:after="0"/>
              <w:rPr>
                <w:color w:val="000000" w:themeColor="text1"/>
              </w:rPr>
            </w:pPr>
            <w:r w:rsidRPr="00F810BA">
              <w:rPr>
                <w:color w:val="000000" w:themeColor="text1"/>
              </w:rPr>
              <w:t>Šírka max. 60 cm</w:t>
            </w:r>
          </w:p>
          <w:p w14:paraId="511721FE" w14:textId="77777777" w:rsidR="00343D97" w:rsidRPr="00F810BA" w:rsidRDefault="00343D97" w:rsidP="005F0BDA">
            <w:pPr>
              <w:spacing w:after="0"/>
            </w:pPr>
            <w:r w:rsidRPr="00F810BA">
              <w:rPr>
                <w:color w:val="000000" w:themeColor="text1"/>
              </w:rPr>
              <w:t xml:space="preserve">Hĺbka max. </w:t>
            </w:r>
            <w:r>
              <w:rPr>
                <w:color w:val="000000" w:themeColor="text1"/>
              </w:rPr>
              <w:t>65</w:t>
            </w:r>
            <w:r w:rsidRPr="00F810BA">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7F7FF2B9"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8FA129" w14:textId="77777777" w:rsidR="00343D97" w:rsidRPr="004A241C" w:rsidRDefault="00343D97" w:rsidP="005F0BDA">
            <w:pPr>
              <w:spacing w:after="0"/>
              <w:jc w:val="center"/>
              <w:rPr>
                <w:color w:val="000000"/>
              </w:rPr>
            </w:pPr>
            <w:r w:rsidRPr="004A241C">
              <w:rPr>
                <w:color w:val="000000"/>
              </w:rPr>
              <w:t>N/A</w:t>
            </w:r>
          </w:p>
        </w:tc>
      </w:tr>
      <w:tr w:rsidR="00343D97" w:rsidRPr="004A241C" w14:paraId="36240BC6" w14:textId="77777777" w:rsidTr="00E5600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859D678" w14:textId="77777777" w:rsidR="00343D97" w:rsidRPr="00F810BA"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49857875" w14:textId="77777777" w:rsidR="00343D97" w:rsidRPr="00F810BA" w:rsidRDefault="00343D97" w:rsidP="005F0BDA">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6B098E"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455A5963"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925667B" w14:textId="77777777" w:rsidTr="00E5600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E4787C" w14:textId="77777777" w:rsidR="00343D97" w:rsidRPr="00F810BA" w:rsidRDefault="00343D97" w:rsidP="005F0BDA">
            <w:pPr>
              <w:spacing w:after="0"/>
              <w:rPr>
                <w:color w:val="000000"/>
              </w:rPr>
            </w:pPr>
            <w:r w:rsidRPr="00F810BA">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AEEE073"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16CEAEBB" w14:textId="77777777" w:rsidTr="00E5600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D95A33" w14:textId="77777777" w:rsidR="00343D97" w:rsidRPr="00F810BA" w:rsidRDefault="00343D97" w:rsidP="005F0BDA">
            <w:pPr>
              <w:spacing w:after="0"/>
              <w:rPr>
                <w:color w:val="000000"/>
              </w:rPr>
            </w:pPr>
            <w:r w:rsidRPr="00F810BA">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F65FE04"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1211F62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A193AC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61D152D"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C2457A" w14:textId="77777777" w:rsidR="00343D97" w:rsidRPr="004A241C" w:rsidRDefault="00343D97" w:rsidP="003061F8">
            <w:pPr>
              <w:jc w:val="center"/>
              <w:rPr>
                <w:b/>
              </w:rPr>
            </w:pPr>
            <w:r w:rsidRPr="004A241C">
              <w:rPr>
                <w:b/>
              </w:rPr>
              <w:t>Vlastný návrh plnenia</w:t>
            </w:r>
          </w:p>
          <w:p w14:paraId="1BF022E7" w14:textId="77777777" w:rsidR="00343D97" w:rsidRPr="004A241C" w:rsidRDefault="00343D97" w:rsidP="003061F8">
            <w:pPr>
              <w:jc w:val="center"/>
              <w:rPr>
                <w:bCs/>
                <w:color w:val="000000"/>
              </w:rPr>
            </w:pPr>
            <w:r w:rsidRPr="004A241C">
              <w:rPr>
                <w:bCs/>
                <w:color w:val="000000"/>
              </w:rPr>
              <w:t>(doplní uchádzač)</w:t>
            </w:r>
          </w:p>
          <w:p w14:paraId="6677B9A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9A47275" w14:textId="77777777" w:rsidTr="003061F8">
        <w:trPr>
          <w:trHeight w:val="621"/>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74D0319" w14:textId="39CB8304" w:rsidR="00343D97" w:rsidRPr="005F0BDA" w:rsidRDefault="00343D97" w:rsidP="003061F8">
            <w:pPr>
              <w:rPr>
                <w:b/>
                <w:bCs/>
                <w:color w:val="000000"/>
              </w:rPr>
            </w:pPr>
            <w:r w:rsidRPr="004A241C">
              <w:rPr>
                <w:b/>
                <w:bCs/>
                <w:color w:val="000000"/>
              </w:rPr>
              <w:lastRenderedPageBreak/>
              <w:t xml:space="preserve">Položka č. </w:t>
            </w:r>
            <w:r>
              <w:rPr>
                <w:b/>
                <w:bCs/>
                <w:color w:val="000000"/>
              </w:rPr>
              <w:t>13</w:t>
            </w:r>
            <w:r w:rsidRPr="004A241C">
              <w:rPr>
                <w:b/>
                <w:bCs/>
                <w:color w:val="000000"/>
              </w:rPr>
              <w:t xml:space="preserve"> – </w:t>
            </w:r>
            <w:r w:rsidRPr="008A43F0">
              <w:rPr>
                <w:b/>
                <w:bCs/>
                <w:color w:val="000000"/>
              </w:rPr>
              <w:t>Umývačka riadku, voľne stojaca (</w:t>
            </w:r>
            <w:r>
              <w:rPr>
                <w:b/>
                <w:bCs/>
                <w:color w:val="000000"/>
              </w:rPr>
              <w:t>úzka</w:t>
            </w:r>
            <w:r w:rsidRPr="008A43F0">
              <w:rPr>
                <w:b/>
                <w:bCs/>
                <w:color w:val="000000"/>
              </w:rPr>
              <w:t>)</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7CB74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B8F75B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315799A" w14:textId="77777777" w:rsidTr="003061F8">
        <w:trPr>
          <w:trHeight w:val="27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C7BF28"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FD3467" w14:textId="77777777" w:rsidR="00343D97" w:rsidRPr="004A241C" w:rsidRDefault="00343D97" w:rsidP="003061F8">
            <w:pPr>
              <w:rPr>
                <w:b/>
                <w:color w:val="000000"/>
              </w:rPr>
            </w:pPr>
            <w:r w:rsidRPr="00D034DC">
              <w:rPr>
                <w:b/>
                <w:color w:val="000000"/>
              </w:rPr>
              <w:t>3</w:t>
            </w:r>
            <w:r>
              <w:rPr>
                <w:b/>
                <w:color w:val="000000"/>
              </w:rPr>
              <w:t>1</w:t>
            </w:r>
            <w:r w:rsidRPr="00D034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5D02936"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DC9D5A3" w14:textId="77777777" w:rsidR="00343D97" w:rsidRPr="004A241C" w:rsidRDefault="00343D97" w:rsidP="003061F8">
            <w:pPr>
              <w:jc w:val="center"/>
              <w:rPr>
                <w:b/>
                <w:bCs/>
                <w:color w:val="000000"/>
                <w:highlight w:val="yellow"/>
              </w:rPr>
            </w:pPr>
          </w:p>
        </w:tc>
      </w:tr>
      <w:tr w:rsidR="00343D97" w:rsidRPr="004A241C" w14:paraId="5FACC7F9"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E6C2F1" w14:textId="77777777" w:rsidR="00343D97" w:rsidRPr="004A241C" w:rsidRDefault="00343D97" w:rsidP="005F0BDA">
            <w:pPr>
              <w:spacing w:after="0"/>
              <w:rPr>
                <w:b/>
                <w:bCs/>
                <w:color w:val="000000"/>
              </w:rPr>
            </w:pPr>
            <w:r w:rsidRPr="00086AFC">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D161A7" w14:textId="77777777" w:rsidR="00343D97" w:rsidRPr="004A241C" w:rsidRDefault="00343D97" w:rsidP="005F0BDA">
            <w:pPr>
              <w:spacing w:after="0"/>
              <w:rPr>
                <w:color w:val="000000"/>
              </w:rPr>
            </w:pPr>
            <w:r w:rsidRPr="004A241C">
              <w:rPr>
                <w:color w:val="000000"/>
              </w:rPr>
              <w:t xml:space="preserve">min. </w:t>
            </w:r>
            <w:r>
              <w:rPr>
                <w:color w:val="000000"/>
              </w:rPr>
              <w:t>D</w:t>
            </w:r>
          </w:p>
        </w:tc>
        <w:tc>
          <w:tcPr>
            <w:tcW w:w="2913" w:type="dxa"/>
            <w:tcBorders>
              <w:top w:val="single" w:sz="4" w:space="0" w:color="auto"/>
              <w:left w:val="nil"/>
              <w:bottom w:val="single" w:sz="4" w:space="0" w:color="auto"/>
              <w:right w:val="single" w:sz="4" w:space="0" w:color="auto"/>
            </w:tcBorders>
            <w:vAlign w:val="center"/>
          </w:tcPr>
          <w:p w14:paraId="4F9C3628"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6D68B5A" w14:textId="77777777" w:rsidR="00343D97" w:rsidRPr="004A241C" w:rsidRDefault="00343D97" w:rsidP="005F0BDA">
            <w:pPr>
              <w:spacing w:after="0"/>
              <w:jc w:val="center"/>
              <w:rPr>
                <w:color w:val="000000"/>
              </w:rPr>
            </w:pPr>
            <w:r w:rsidRPr="004A241C">
              <w:rPr>
                <w:color w:val="000000"/>
              </w:rPr>
              <w:t>N/A</w:t>
            </w:r>
          </w:p>
        </w:tc>
      </w:tr>
      <w:tr w:rsidR="00343D97" w:rsidRPr="004A241C" w14:paraId="1C716B12"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28071DA" w14:textId="77777777" w:rsidR="00343D97" w:rsidRPr="008731D2" w:rsidRDefault="00343D97" w:rsidP="005F0BDA">
            <w:pPr>
              <w:spacing w:after="0"/>
              <w:rPr>
                <w:b/>
                <w:bCs/>
                <w:color w:val="000000"/>
                <w:highlight w:val="yellow"/>
              </w:rPr>
            </w:pPr>
            <w:r w:rsidRPr="008731D2">
              <w:rPr>
                <w:b/>
              </w:rPr>
              <w:t>Spotreba vody na cyklus</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49C7C3C" w14:textId="77777777" w:rsidR="00343D97" w:rsidRPr="004A241C" w:rsidRDefault="00343D97" w:rsidP="005F0BDA">
            <w:pPr>
              <w:spacing w:after="0"/>
              <w:rPr>
                <w:bCs/>
                <w:color w:val="000000"/>
                <w:highlight w:val="yellow"/>
              </w:rPr>
            </w:pPr>
            <w:r>
              <w:t>max. 10 litrov</w:t>
            </w:r>
          </w:p>
        </w:tc>
        <w:tc>
          <w:tcPr>
            <w:tcW w:w="2913" w:type="dxa"/>
            <w:tcBorders>
              <w:top w:val="single" w:sz="4" w:space="0" w:color="auto"/>
              <w:left w:val="nil"/>
              <w:bottom w:val="single" w:sz="4" w:space="0" w:color="auto"/>
              <w:right w:val="single" w:sz="4" w:space="0" w:color="auto"/>
            </w:tcBorders>
            <w:vAlign w:val="center"/>
          </w:tcPr>
          <w:p w14:paraId="5256BA94"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4093C2"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44246C56"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25531A" w14:textId="77777777" w:rsidR="00343D97" w:rsidRPr="00532638" w:rsidRDefault="00343D97" w:rsidP="005F0BDA">
            <w:pPr>
              <w:spacing w:after="0"/>
              <w:rPr>
                <w:b/>
                <w:color w:val="000000"/>
              </w:rPr>
            </w:pPr>
            <w:r w:rsidRPr="005909CB">
              <w:rPr>
                <w:b/>
                <w:color w:val="000000"/>
              </w:rPr>
              <w:t>Počet umývacích programov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0F1E3D0" w14:textId="77777777" w:rsidR="00343D97" w:rsidRPr="004A241C" w:rsidRDefault="00343D97" w:rsidP="005F0BDA">
            <w:pPr>
              <w:spacing w:after="0"/>
            </w:pPr>
            <w:r>
              <w:t xml:space="preserve">min. 4 </w:t>
            </w:r>
          </w:p>
        </w:tc>
        <w:tc>
          <w:tcPr>
            <w:tcW w:w="2913" w:type="dxa"/>
            <w:tcBorders>
              <w:top w:val="single" w:sz="4" w:space="0" w:color="auto"/>
              <w:left w:val="nil"/>
              <w:bottom w:val="single" w:sz="4" w:space="0" w:color="auto"/>
              <w:right w:val="single" w:sz="4" w:space="0" w:color="auto"/>
            </w:tcBorders>
            <w:vAlign w:val="center"/>
          </w:tcPr>
          <w:p w14:paraId="7ABD7475"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1299ACC" w14:textId="77777777" w:rsidR="00343D97" w:rsidRPr="004A241C" w:rsidRDefault="00343D97" w:rsidP="005F0BDA">
            <w:pPr>
              <w:spacing w:after="0"/>
              <w:jc w:val="center"/>
              <w:rPr>
                <w:color w:val="000000"/>
              </w:rPr>
            </w:pPr>
            <w:r w:rsidRPr="004A241C">
              <w:rPr>
                <w:color w:val="000000"/>
              </w:rPr>
              <w:t>N/A</w:t>
            </w:r>
          </w:p>
        </w:tc>
      </w:tr>
      <w:tr w:rsidR="00343D97" w:rsidRPr="004A241C" w14:paraId="02E19103"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5CEC1E" w14:textId="07E2F0AA" w:rsidR="00343D97" w:rsidRDefault="00662780" w:rsidP="005F0BDA">
            <w:pPr>
              <w:spacing w:after="0"/>
              <w:rPr>
                <w:b/>
                <w:color w:val="000000" w:themeColor="text1"/>
              </w:rPr>
            </w:pPr>
            <w:r>
              <w:rPr>
                <w:b/>
              </w:rPr>
              <w:t>Spotreba elektrickej energie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BDB22AD" w14:textId="77777777" w:rsidR="00343D97" w:rsidRPr="00EA4CE4" w:rsidRDefault="00343D97" w:rsidP="005F0BDA">
            <w:pPr>
              <w:spacing w:after="0"/>
            </w:pPr>
            <w:r w:rsidRPr="00AA02A0">
              <w:t xml:space="preserve">max. </w:t>
            </w:r>
            <w:r>
              <w:t>75</w:t>
            </w:r>
            <w:r w:rsidRPr="00AA02A0">
              <w:t>kWh</w:t>
            </w:r>
            <w:r>
              <w:t>/100cyklov</w:t>
            </w:r>
          </w:p>
        </w:tc>
        <w:tc>
          <w:tcPr>
            <w:tcW w:w="2913" w:type="dxa"/>
            <w:tcBorders>
              <w:top w:val="single" w:sz="4" w:space="0" w:color="auto"/>
              <w:left w:val="nil"/>
              <w:bottom w:val="single" w:sz="4" w:space="0" w:color="auto"/>
              <w:right w:val="single" w:sz="4" w:space="0" w:color="auto"/>
            </w:tcBorders>
            <w:vAlign w:val="center"/>
          </w:tcPr>
          <w:p w14:paraId="60CE104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C534DEE" w14:textId="77777777" w:rsidR="00343D97" w:rsidRPr="004A241C" w:rsidRDefault="00343D97" w:rsidP="005F0BDA">
            <w:pPr>
              <w:spacing w:after="0"/>
              <w:jc w:val="center"/>
              <w:rPr>
                <w:color w:val="000000"/>
              </w:rPr>
            </w:pPr>
            <w:r w:rsidRPr="004A241C">
              <w:rPr>
                <w:color w:val="000000"/>
              </w:rPr>
              <w:t>N/A</w:t>
            </w:r>
          </w:p>
        </w:tc>
      </w:tr>
      <w:tr w:rsidR="00343D97" w:rsidRPr="004A241C" w14:paraId="76F73A1D"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84C2A2" w14:textId="77777777" w:rsidR="00343D97" w:rsidRDefault="00343D97" w:rsidP="005F0BDA">
            <w:pPr>
              <w:spacing w:after="0"/>
              <w:rPr>
                <w:b/>
                <w:color w:val="000000" w:themeColor="text1"/>
              </w:rPr>
            </w:pPr>
            <w:r w:rsidRPr="00AA02A0">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A2B9094" w14:textId="77777777" w:rsidR="00343D97" w:rsidRDefault="00343D97" w:rsidP="005F0BDA">
            <w:pPr>
              <w:spacing w:after="0"/>
              <w:rPr>
                <w:color w:val="000000" w:themeColor="text1"/>
              </w:rPr>
            </w:pPr>
            <w:r w:rsidRPr="00AA02A0">
              <w:t xml:space="preserve">max. </w:t>
            </w:r>
            <w:r>
              <w:t>50</w:t>
            </w:r>
            <w:r w:rsidRPr="00AA02A0">
              <w:t>dB</w:t>
            </w:r>
          </w:p>
        </w:tc>
        <w:tc>
          <w:tcPr>
            <w:tcW w:w="2913" w:type="dxa"/>
            <w:tcBorders>
              <w:top w:val="single" w:sz="4" w:space="0" w:color="auto"/>
              <w:left w:val="nil"/>
              <w:bottom w:val="single" w:sz="4" w:space="0" w:color="auto"/>
              <w:right w:val="single" w:sz="4" w:space="0" w:color="auto"/>
            </w:tcBorders>
            <w:vAlign w:val="center"/>
          </w:tcPr>
          <w:p w14:paraId="5456526F"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EA54FE8" w14:textId="77777777" w:rsidR="00343D97" w:rsidRPr="004A241C" w:rsidRDefault="00343D97" w:rsidP="005F0BDA">
            <w:pPr>
              <w:spacing w:after="0"/>
              <w:jc w:val="center"/>
              <w:rPr>
                <w:color w:val="000000"/>
              </w:rPr>
            </w:pPr>
            <w:r w:rsidRPr="004A241C">
              <w:rPr>
                <w:color w:val="000000"/>
              </w:rPr>
              <w:t>N/A</w:t>
            </w:r>
          </w:p>
        </w:tc>
      </w:tr>
      <w:tr w:rsidR="00343D97" w:rsidRPr="004A241C" w14:paraId="247B1D25"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57D6BA4" w14:textId="77777777" w:rsidR="00343D97" w:rsidRDefault="00343D97" w:rsidP="005F0BDA">
            <w:pPr>
              <w:spacing w:after="0"/>
              <w:rPr>
                <w:b/>
                <w:color w:val="000000" w:themeColor="text1"/>
              </w:rPr>
            </w:pPr>
            <w:r>
              <w:rPr>
                <w:b/>
                <w:color w:val="000000" w:themeColor="text1"/>
              </w:rPr>
              <w:t>Rozmer</w:t>
            </w:r>
          </w:p>
          <w:p w14:paraId="379724DB" w14:textId="77777777" w:rsidR="00343D97" w:rsidRPr="00532638" w:rsidRDefault="00343D97" w:rsidP="005F0BDA">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C6DBAD4" w14:textId="77777777" w:rsidR="00343D97" w:rsidRDefault="00343D97" w:rsidP="005F0BDA">
            <w:pPr>
              <w:spacing w:after="0"/>
              <w:rPr>
                <w:color w:val="000000" w:themeColor="text1"/>
              </w:rPr>
            </w:pPr>
            <w:r>
              <w:rPr>
                <w:color w:val="000000" w:themeColor="text1"/>
              </w:rPr>
              <w:t>Výška max. 85 cm</w:t>
            </w:r>
          </w:p>
          <w:p w14:paraId="58A5259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max. 45 cm</w:t>
            </w:r>
          </w:p>
          <w:p w14:paraId="52A0E6A1" w14:textId="77777777" w:rsidR="00343D97" w:rsidRPr="004A241C" w:rsidRDefault="00343D97" w:rsidP="005F0BDA">
            <w:pPr>
              <w:spacing w:after="0"/>
            </w:pPr>
            <w:r w:rsidRPr="00EA1926">
              <w:rPr>
                <w:color w:val="000000" w:themeColor="text1"/>
              </w:rPr>
              <w:t>Hĺbka m</w:t>
            </w:r>
            <w:r>
              <w:rPr>
                <w:color w:val="000000" w:themeColor="text1"/>
              </w:rPr>
              <w:t>ax. 60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01BC8C3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95C4977" w14:textId="77777777" w:rsidR="00343D97" w:rsidRPr="004A241C" w:rsidRDefault="00343D97" w:rsidP="005F0BDA">
            <w:pPr>
              <w:spacing w:after="0"/>
              <w:jc w:val="center"/>
              <w:rPr>
                <w:color w:val="000000"/>
              </w:rPr>
            </w:pPr>
            <w:r w:rsidRPr="004A241C">
              <w:rPr>
                <w:color w:val="000000"/>
              </w:rPr>
              <w:t>N/A</w:t>
            </w:r>
          </w:p>
        </w:tc>
      </w:tr>
      <w:tr w:rsidR="00343D97" w:rsidRPr="004A241C" w14:paraId="7C8AAE93"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219E6CA" w14:textId="77777777" w:rsidR="00343D97" w:rsidRDefault="00343D97" w:rsidP="005F0BDA">
            <w:pPr>
              <w:spacing w:after="0"/>
              <w:rPr>
                <w:b/>
                <w:color w:val="000000" w:themeColor="text1"/>
              </w:rPr>
            </w:pPr>
            <w:r>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6B79EC2" w14:textId="77777777" w:rsidR="00343D97" w:rsidRDefault="00343D97" w:rsidP="005F0BDA">
            <w:pPr>
              <w:spacing w:after="0"/>
              <w:rPr>
                <w:color w:val="000000" w:themeColor="text1"/>
              </w:rPr>
            </w:pPr>
            <w:proofErr w:type="spellStart"/>
            <w:r>
              <w:rPr>
                <w:color w:val="000000" w:themeColor="text1"/>
              </w:rPr>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D526E56"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3E5FCEBB"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07F24D2"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84B04"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942BDFC"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29B3A433"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B44F94"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5D9897"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BAEF15C"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78105D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16E3ACA"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D229E0" w14:textId="77777777" w:rsidR="00343D97" w:rsidRPr="004A241C" w:rsidRDefault="00343D97" w:rsidP="003061F8">
            <w:pPr>
              <w:jc w:val="center"/>
              <w:rPr>
                <w:b/>
              </w:rPr>
            </w:pPr>
            <w:r w:rsidRPr="004A241C">
              <w:rPr>
                <w:b/>
              </w:rPr>
              <w:t>Vlastný návrh plnenia</w:t>
            </w:r>
          </w:p>
          <w:p w14:paraId="559D760D" w14:textId="77777777" w:rsidR="00343D97" w:rsidRPr="004A241C" w:rsidRDefault="00343D97" w:rsidP="003061F8">
            <w:pPr>
              <w:jc w:val="center"/>
              <w:rPr>
                <w:bCs/>
                <w:color w:val="000000"/>
              </w:rPr>
            </w:pPr>
            <w:r w:rsidRPr="004A241C">
              <w:rPr>
                <w:bCs/>
                <w:color w:val="000000"/>
              </w:rPr>
              <w:t>(doplní uchádzač)</w:t>
            </w:r>
          </w:p>
          <w:p w14:paraId="14C6BE5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804D93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EB1C5F2" w14:textId="0DCACC95" w:rsidR="00343D97" w:rsidRPr="00A9405B" w:rsidRDefault="00343D97" w:rsidP="003061F8">
            <w:pPr>
              <w:rPr>
                <w:b/>
                <w:bCs/>
                <w:color w:val="000000"/>
              </w:rPr>
            </w:pPr>
            <w:r w:rsidRPr="004A241C">
              <w:rPr>
                <w:b/>
                <w:bCs/>
                <w:color w:val="000000"/>
              </w:rPr>
              <w:t xml:space="preserve">Položka č. </w:t>
            </w:r>
            <w:r>
              <w:rPr>
                <w:b/>
                <w:bCs/>
                <w:color w:val="000000"/>
              </w:rPr>
              <w:t>14</w:t>
            </w:r>
            <w:r w:rsidRPr="004A241C">
              <w:rPr>
                <w:b/>
                <w:bCs/>
                <w:color w:val="000000"/>
              </w:rPr>
              <w:t xml:space="preserve"> – </w:t>
            </w:r>
            <w:r w:rsidRPr="00F26F63">
              <w:rPr>
                <w:b/>
                <w:bCs/>
                <w:color w:val="000000"/>
              </w:rPr>
              <w:t>Elektrický sporák s rúrou</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50397A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5DE9B9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219B8BBD" w14:textId="77777777" w:rsidTr="003061F8">
        <w:trPr>
          <w:trHeight w:val="13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0EAEA9"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4F5765" w14:textId="77777777" w:rsidR="00343D97" w:rsidRPr="004A241C" w:rsidRDefault="00343D97" w:rsidP="003061F8">
            <w:pPr>
              <w:rPr>
                <w:b/>
                <w:color w:val="000000"/>
              </w:rPr>
            </w:pPr>
            <w:r>
              <w:rPr>
                <w:b/>
                <w:color w:val="000000"/>
              </w:rPr>
              <w:t>9</w:t>
            </w:r>
            <w:r w:rsidRPr="00D034DC">
              <w:rPr>
                <w:b/>
                <w:color w:val="000000"/>
              </w:rPr>
              <w:t>5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D89AE8"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5BB6843" w14:textId="77777777" w:rsidR="00343D97" w:rsidRPr="004A241C" w:rsidRDefault="00343D97" w:rsidP="003061F8">
            <w:pPr>
              <w:jc w:val="center"/>
              <w:rPr>
                <w:b/>
                <w:bCs/>
                <w:color w:val="000000"/>
                <w:highlight w:val="yellow"/>
              </w:rPr>
            </w:pPr>
          </w:p>
        </w:tc>
      </w:tr>
      <w:tr w:rsidR="00343D97" w:rsidRPr="004A241C" w14:paraId="0D3BD8FA"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4C8A61" w14:textId="77777777" w:rsidR="00343D97" w:rsidRPr="005C2A9A" w:rsidRDefault="00343D97" w:rsidP="005F0BDA">
            <w:pPr>
              <w:spacing w:after="0"/>
              <w:rPr>
                <w:b/>
                <w:bCs/>
                <w:color w:val="000000"/>
              </w:rPr>
            </w:pPr>
            <w:r w:rsidRPr="005C2A9A">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659855" w14:textId="77777777" w:rsidR="00343D97" w:rsidRPr="005C2A9A" w:rsidRDefault="00343D97" w:rsidP="005F0BDA">
            <w:pPr>
              <w:spacing w:after="0"/>
              <w:rPr>
                <w:color w:val="000000"/>
              </w:rPr>
            </w:pPr>
            <w:r w:rsidRPr="005C2A9A">
              <w:rPr>
                <w:color w:val="000000"/>
              </w:rPr>
              <w:t>min. D</w:t>
            </w:r>
          </w:p>
        </w:tc>
        <w:tc>
          <w:tcPr>
            <w:tcW w:w="2913" w:type="dxa"/>
            <w:tcBorders>
              <w:top w:val="single" w:sz="4" w:space="0" w:color="auto"/>
              <w:left w:val="nil"/>
              <w:bottom w:val="single" w:sz="4" w:space="0" w:color="auto"/>
              <w:right w:val="single" w:sz="4" w:space="0" w:color="auto"/>
            </w:tcBorders>
            <w:vAlign w:val="center"/>
          </w:tcPr>
          <w:p w14:paraId="1A91E0B4"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661B8D" w14:textId="77777777" w:rsidR="00343D97" w:rsidRPr="004A241C" w:rsidRDefault="00343D97" w:rsidP="005F0BDA">
            <w:pPr>
              <w:spacing w:after="0"/>
              <w:jc w:val="center"/>
              <w:rPr>
                <w:color w:val="000000"/>
              </w:rPr>
            </w:pPr>
            <w:r w:rsidRPr="004A241C">
              <w:rPr>
                <w:color w:val="000000"/>
              </w:rPr>
              <w:t>N/A</w:t>
            </w:r>
          </w:p>
        </w:tc>
      </w:tr>
      <w:tr w:rsidR="00343D97" w:rsidRPr="004A241C" w14:paraId="3477C833" w14:textId="77777777" w:rsidTr="006B218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F9FC0" w14:textId="77777777" w:rsidR="00343D97" w:rsidRPr="008E208D" w:rsidRDefault="00343D97" w:rsidP="005F0BDA">
            <w:pPr>
              <w:spacing w:after="0"/>
              <w:rPr>
                <w:b/>
              </w:rPr>
            </w:pPr>
            <w:r w:rsidRPr="008E208D">
              <w:rPr>
                <w:b/>
              </w:rPr>
              <w:t>Spotreba na cyklus</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A053AE" w14:textId="77777777" w:rsidR="00343D97" w:rsidRPr="008E208D" w:rsidRDefault="00343D97" w:rsidP="005F0BDA">
            <w:pPr>
              <w:spacing w:after="0"/>
            </w:pPr>
            <w:r w:rsidRPr="008E208D">
              <w:t>max. 2kWh</w:t>
            </w:r>
          </w:p>
        </w:tc>
        <w:tc>
          <w:tcPr>
            <w:tcW w:w="2913" w:type="dxa"/>
            <w:tcBorders>
              <w:top w:val="single" w:sz="4" w:space="0" w:color="auto"/>
              <w:left w:val="nil"/>
              <w:bottom w:val="single" w:sz="4" w:space="0" w:color="auto"/>
              <w:right w:val="single" w:sz="4" w:space="0" w:color="auto"/>
            </w:tcBorders>
            <w:vAlign w:val="center"/>
          </w:tcPr>
          <w:p w14:paraId="29B70644"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782030" w14:textId="77777777" w:rsidR="00343D97" w:rsidRPr="004A241C" w:rsidRDefault="00343D97" w:rsidP="005F0BDA">
            <w:pPr>
              <w:spacing w:after="0"/>
              <w:jc w:val="center"/>
              <w:rPr>
                <w:color w:val="000000"/>
              </w:rPr>
            </w:pPr>
            <w:r w:rsidRPr="004A241C">
              <w:rPr>
                <w:color w:val="000000"/>
              </w:rPr>
              <w:t>N/A</w:t>
            </w:r>
          </w:p>
        </w:tc>
      </w:tr>
      <w:tr w:rsidR="00343D97" w:rsidRPr="004A241C" w14:paraId="740162FD" w14:textId="77777777" w:rsidTr="006B218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248229E" w14:textId="77777777" w:rsidR="00343D97" w:rsidRPr="005C2A9A" w:rsidRDefault="00343D97" w:rsidP="005F0BDA">
            <w:pPr>
              <w:spacing w:after="0"/>
              <w:rPr>
                <w:b/>
                <w:bCs/>
                <w:color w:val="000000"/>
                <w:highlight w:val="yellow"/>
              </w:rPr>
            </w:pPr>
            <w:r w:rsidRPr="005C2A9A">
              <w:rPr>
                <w:b/>
              </w:rPr>
              <w:t>Vnútorný objem rúry</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464FC49" w14:textId="77777777" w:rsidR="00343D97" w:rsidRPr="005C2A9A" w:rsidRDefault="00343D97" w:rsidP="005F0BDA">
            <w:pPr>
              <w:spacing w:after="0"/>
              <w:rPr>
                <w:bCs/>
                <w:color w:val="000000"/>
                <w:highlight w:val="yellow"/>
              </w:rPr>
            </w:pPr>
            <w:r w:rsidRPr="005C2A9A">
              <w:t>min. 55 l</w:t>
            </w:r>
          </w:p>
        </w:tc>
        <w:tc>
          <w:tcPr>
            <w:tcW w:w="2913" w:type="dxa"/>
            <w:tcBorders>
              <w:top w:val="single" w:sz="4" w:space="0" w:color="auto"/>
              <w:left w:val="nil"/>
              <w:bottom w:val="single" w:sz="4" w:space="0" w:color="auto"/>
              <w:right w:val="single" w:sz="4" w:space="0" w:color="auto"/>
            </w:tcBorders>
            <w:vAlign w:val="center"/>
          </w:tcPr>
          <w:p w14:paraId="412F6425"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21C14C"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07F5469C" w14:textId="77777777" w:rsidTr="00F86CF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43F70B4" w14:textId="77777777" w:rsidR="00343D97" w:rsidRPr="005C2A9A" w:rsidRDefault="00343D97" w:rsidP="005F0BDA">
            <w:pPr>
              <w:spacing w:after="0"/>
              <w:rPr>
                <w:b/>
                <w:color w:val="000000" w:themeColor="text1"/>
              </w:rPr>
            </w:pPr>
            <w:r w:rsidRPr="005C2A9A">
              <w:rPr>
                <w:b/>
                <w:color w:val="000000" w:themeColor="text1"/>
              </w:rPr>
              <w:t>Rozmer</w:t>
            </w:r>
          </w:p>
          <w:p w14:paraId="40D39FB4" w14:textId="77777777" w:rsidR="00343D97" w:rsidRPr="005C2A9A" w:rsidRDefault="00343D97" w:rsidP="005F0BDA">
            <w:pPr>
              <w:spacing w:after="0"/>
              <w:rPr>
                <w:b/>
                <w:color w:val="000000"/>
              </w:rPr>
            </w:pPr>
            <w:r w:rsidRPr="005C2A9A">
              <w:rPr>
                <w:b/>
                <w:color w:val="000000" w:themeColor="text1"/>
              </w:rPr>
              <w:t xml:space="preserve">(Výška x Šírka x Hĺbka)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1A28F0A" w14:textId="77777777" w:rsidR="00343D97" w:rsidRPr="005C2A9A" w:rsidRDefault="00343D97" w:rsidP="005F0BDA">
            <w:pPr>
              <w:spacing w:after="0"/>
              <w:rPr>
                <w:color w:val="000000" w:themeColor="text1"/>
              </w:rPr>
            </w:pPr>
            <w:r w:rsidRPr="005C2A9A">
              <w:rPr>
                <w:color w:val="000000" w:themeColor="text1"/>
              </w:rPr>
              <w:t>Výška max. 85 cm</w:t>
            </w:r>
          </w:p>
          <w:p w14:paraId="24563386" w14:textId="77777777" w:rsidR="00343D97" w:rsidRPr="005C2A9A" w:rsidRDefault="00343D97" w:rsidP="005F0BDA">
            <w:pPr>
              <w:spacing w:after="0"/>
              <w:rPr>
                <w:color w:val="000000" w:themeColor="text1"/>
              </w:rPr>
            </w:pPr>
            <w:r w:rsidRPr="005C2A9A">
              <w:rPr>
                <w:color w:val="000000" w:themeColor="text1"/>
              </w:rPr>
              <w:t>Šírka max. 55 cm</w:t>
            </w:r>
          </w:p>
          <w:p w14:paraId="1A035AB2" w14:textId="77777777" w:rsidR="00343D97" w:rsidRPr="005C2A9A" w:rsidRDefault="00343D97" w:rsidP="005F0BDA">
            <w:pPr>
              <w:spacing w:after="0"/>
            </w:pPr>
            <w:r w:rsidRPr="005C2A9A">
              <w:rPr>
                <w:color w:val="000000" w:themeColor="text1"/>
              </w:rPr>
              <w:t>Hĺbka max. 75 cm</w:t>
            </w:r>
          </w:p>
        </w:tc>
        <w:tc>
          <w:tcPr>
            <w:tcW w:w="2913" w:type="dxa"/>
            <w:tcBorders>
              <w:top w:val="single" w:sz="4" w:space="0" w:color="auto"/>
              <w:left w:val="nil"/>
              <w:bottom w:val="single" w:sz="4" w:space="0" w:color="auto"/>
              <w:right w:val="single" w:sz="4" w:space="0" w:color="auto"/>
            </w:tcBorders>
            <w:vAlign w:val="center"/>
          </w:tcPr>
          <w:p w14:paraId="0DBB2F4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111EE71" w14:textId="77777777" w:rsidR="00343D97" w:rsidRPr="004A241C" w:rsidRDefault="00343D97" w:rsidP="005F0BDA">
            <w:pPr>
              <w:spacing w:after="0"/>
              <w:jc w:val="center"/>
              <w:rPr>
                <w:color w:val="000000"/>
              </w:rPr>
            </w:pPr>
            <w:r w:rsidRPr="004A241C">
              <w:rPr>
                <w:color w:val="000000"/>
              </w:rPr>
              <w:t>N/A</w:t>
            </w:r>
          </w:p>
        </w:tc>
      </w:tr>
      <w:tr w:rsidR="00343D97" w:rsidRPr="004A241C" w14:paraId="46A171F4" w14:textId="77777777" w:rsidTr="00F86CF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2952D" w14:textId="77777777" w:rsidR="00343D97" w:rsidRPr="005C2A9A" w:rsidRDefault="00343D97" w:rsidP="005F0BDA">
            <w:pPr>
              <w:spacing w:after="0"/>
              <w:rPr>
                <w:b/>
                <w:color w:val="000000" w:themeColor="text1"/>
              </w:rPr>
            </w:pPr>
            <w:r w:rsidRPr="005C2A9A">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41DCA0" w14:textId="77777777" w:rsidR="00343D97" w:rsidRPr="008E208D" w:rsidRDefault="00343D97" w:rsidP="005F0BDA">
            <w:pPr>
              <w:spacing w:after="0"/>
            </w:pPr>
            <w:r w:rsidRPr="008E208D">
              <w:t>Varná doska:</w:t>
            </w:r>
          </w:p>
          <w:p w14:paraId="70B9DAF0" w14:textId="77777777" w:rsidR="00343D97" w:rsidRPr="008E208D" w:rsidRDefault="00343D97" w:rsidP="005F0BDA">
            <w:pPr>
              <w:spacing w:after="0"/>
            </w:pPr>
            <w:r w:rsidRPr="008E208D">
              <w:t xml:space="preserve">Sklo-keramická varná doska, </w:t>
            </w:r>
          </w:p>
          <w:p w14:paraId="251109D9" w14:textId="77777777" w:rsidR="00343D97" w:rsidRPr="008E208D" w:rsidRDefault="00343D97" w:rsidP="005F0BDA">
            <w:pPr>
              <w:spacing w:after="0"/>
            </w:pPr>
            <w:r w:rsidRPr="008E208D">
              <w:t>4 varné zóny</w:t>
            </w:r>
          </w:p>
          <w:p w14:paraId="19B38999" w14:textId="77777777" w:rsidR="00343D97" w:rsidRPr="008E208D" w:rsidRDefault="00343D97" w:rsidP="005F0BDA">
            <w:pPr>
              <w:spacing w:after="0"/>
            </w:pPr>
            <w:r w:rsidRPr="008E208D">
              <w:lastRenderedPageBreak/>
              <w:t>Svetelný indikátor zvyškového tepla,</w:t>
            </w:r>
          </w:p>
          <w:p w14:paraId="17B27C2A" w14:textId="77777777" w:rsidR="00343D97" w:rsidRPr="008E208D" w:rsidRDefault="00343D97" w:rsidP="005F0BDA">
            <w:pPr>
              <w:spacing w:after="0"/>
            </w:pPr>
            <w:r w:rsidRPr="008E208D">
              <w:t>Rúra:</w:t>
            </w:r>
          </w:p>
          <w:p w14:paraId="355218F9" w14:textId="77777777" w:rsidR="00343D97" w:rsidRPr="008E208D" w:rsidRDefault="00343D97" w:rsidP="005F0BDA">
            <w:pPr>
              <w:spacing w:after="0"/>
            </w:pPr>
            <w:r w:rsidRPr="008E208D">
              <w:t>Sklenené dvierka na rúre</w:t>
            </w:r>
          </w:p>
          <w:p w14:paraId="2994C766" w14:textId="77777777" w:rsidR="00343D97" w:rsidRPr="008E208D" w:rsidRDefault="00343D97" w:rsidP="005F0BDA">
            <w:pPr>
              <w:spacing w:after="0"/>
            </w:pPr>
            <w:r w:rsidRPr="008E208D">
              <w:t>Typ rúry – elektrický</w:t>
            </w:r>
          </w:p>
          <w:p w14:paraId="4BB25DB5" w14:textId="77777777" w:rsidR="00343D97" w:rsidRPr="008E208D" w:rsidRDefault="00343D97" w:rsidP="005F0BDA">
            <w:pPr>
              <w:spacing w:after="0"/>
            </w:pPr>
            <w:r w:rsidRPr="008E208D">
              <w:t>Spodné a horné vyhrievacie teleso s ventilátorom</w:t>
            </w:r>
          </w:p>
          <w:p w14:paraId="14C1D7CD" w14:textId="77777777" w:rsidR="00343D97" w:rsidRPr="00FE19E1" w:rsidRDefault="00343D97" w:rsidP="005F0BDA">
            <w:pPr>
              <w:spacing w:after="0"/>
              <w:rPr>
                <w:color w:val="FF0000"/>
              </w:rPr>
            </w:pPr>
            <w:r w:rsidRPr="008E208D">
              <w:t>Funkcia grilu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808E4A" w14:textId="77777777" w:rsidR="00343D97" w:rsidRPr="004A241C" w:rsidRDefault="00343D97" w:rsidP="005F0BDA">
            <w:pPr>
              <w:spacing w:after="0"/>
              <w:jc w:val="center"/>
              <w:rPr>
                <w:i/>
                <w:color w:val="FF0000"/>
              </w:rPr>
            </w:pPr>
            <w:r w:rsidRPr="004A241C">
              <w:rPr>
                <w:color w:val="000000"/>
              </w:rPr>
              <w:lastRenderedPageBreak/>
              <w:t>N/A</w:t>
            </w:r>
          </w:p>
        </w:tc>
        <w:tc>
          <w:tcPr>
            <w:tcW w:w="1404" w:type="dxa"/>
            <w:tcBorders>
              <w:top w:val="single" w:sz="4" w:space="0" w:color="auto"/>
              <w:left w:val="nil"/>
              <w:bottom w:val="single" w:sz="4" w:space="0" w:color="auto"/>
              <w:right w:val="single" w:sz="4" w:space="0" w:color="auto"/>
            </w:tcBorders>
            <w:vAlign w:val="center"/>
          </w:tcPr>
          <w:p w14:paraId="3DDF9D47"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75A06ECD" w14:textId="77777777" w:rsidTr="00F86CF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9D6A38" w14:textId="77777777" w:rsidR="00343D97" w:rsidRPr="005C2A9A" w:rsidRDefault="00343D97" w:rsidP="005F0BDA">
            <w:pPr>
              <w:spacing w:after="0"/>
              <w:rPr>
                <w:b/>
                <w:color w:val="000000" w:themeColor="text1"/>
              </w:rPr>
            </w:pPr>
            <w:r>
              <w:rPr>
                <w:b/>
                <w:color w:val="000000" w:themeColor="text1"/>
              </w:rPr>
              <w:t>Farba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00B23F" w14:textId="77777777" w:rsidR="00343D97" w:rsidRPr="00844854" w:rsidRDefault="00343D97" w:rsidP="005F0BDA">
            <w:pPr>
              <w:spacing w:after="0"/>
            </w:pPr>
            <w:proofErr w:type="spellStart"/>
            <w:r w:rsidRPr="00844854">
              <w:t>Nerez</w:t>
            </w:r>
            <w:proofErr w:type="spellEnd"/>
            <w:r w:rsidRPr="00844854">
              <w:t>/strieborná</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C2F4CC"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7736351C"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27F313C3"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7A396"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3DB87BC"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3A97E062" w14:textId="77777777" w:rsidTr="006B218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49D8DD"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3115287"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F87D32F"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E14BF9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BDAC2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F816A25" w14:textId="77777777" w:rsidR="00343D97" w:rsidRPr="004A241C" w:rsidRDefault="00343D97" w:rsidP="003061F8">
            <w:pPr>
              <w:jc w:val="center"/>
              <w:rPr>
                <w:b/>
              </w:rPr>
            </w:pPr>
            <w:r w:rsidRPr="004A241C">
              <w:rPr>
                <w:b/>
              </w:rPr>
              <w:t>Vlastný návrh plnenia</w:t>
            </w:r>
          </w:p>
          <w:p w14:paraId="12D1E676" w14:textId="77777777" w:rsidR="00343D97" w:rsidRPr="004A241C" w:rsidRDefault="00343D97" w:rsidP="003061F8">
            <w:pPr>
              <w:jc w:val="center"/>
              <w:rPr>
                <w:bCs/>
                <w:color w:val="000000"/>
              </w:rPr>
            </w:pPr>
            <w:r w:rsidRPr="004A241C">
              <w:rPr>
                <w:bCs/>
                <w:color w:val="000000"/>
              </w:rPr>
              <w:t>(doplní uchádzač)</w:t>
            </w:r>
          </w:p>
          <w:p w14:paraId="1982E84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DDDD008" w14:textId="77777777" w:rsidTr="003061F8">
        <w:trPr>
          <w:trHeight w:val="478"/>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5D6D76B" w14:textId="50C8A32E" w:rsidR="00343D97" w:rsidRPr="00A9405B" w:rsidRDefault="00343D97" w:rsidP="003061F8">
            <w:pPr>
              <w:rPr>
                <w:b/>
                <w:bCs/>
                <w:color w:val="000000"/>
              </w:rPr>
            </w:pPr>
            <w:r w:rsidRPr="004A241C">
              <w:rPr>
                <w:b/>
                <w:bCs/>
                <w:color w:val="000000"/>
              </w:rPr>
              <w:t xml:space="preserve">Položka č. </w:t>
            </w:r>
            <w:r>
              <w:rPr>
                <w:b/>
                <w:bCs/>
                <w:color w:val="000000"/>
              </w:rPr>
              <w:t>15</w:t>
            </w:r>
            <w:r w:rsidRPr="004A241C">
              <w:rPr>
                <w:b/>
                <w:bCs/>
                <w:color w:val="000000"/>
              </w:rPr>
              <w:t xml:space="preserve"> – </w:t>
            </w:r>
            <w:r w:rsidRPr="00F26F63">
              <w:rPr>
                <w:b/>
                <w:bCs/>
                <w:color w:val="000000"/>
              </w:rPr>
              <w:t xml:space="preserve">Elektrický sporák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4E1312B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CC0DCA7"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3040A1C"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8282D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E189CE" w14:textId="77777777" w:rsidR="00343D97" w:rsidRPr="004A241C" w:rsidRDefault="00343D97" w:rsidP="003061F8">
            <w:pPr>
              <w:rPr>
                <w:b/>
                <w:color w:val="000000"/>
              </w:rPr>
            </w:pPr>
            <w:r w:rsidRPr="00353AB6">
              <w:rPr>
                <w:b/>
                <w:color w:val="000000"/>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757083A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8781D2C" w14:textId="77777777" w:rsidR="00343D97" w:rsidRPr="004A241C" w:rsidRDefault="00343D97" w:rsidP="003061F8">
            <w:pPr>
              <w:jc w:val="center"/>
              <w:rPr>
                <w:b/>
                <w:bCs/>
                <w:color w:val="000000"/>
                <w:highlight w:val="yellow"/>
              </w:rPr>
            </w:pPr>
          </w:p>
        </w:tc>
      </w:tr>
      <w:tr w:rsidR="00343D97" w:rsidRPr="004A241C" w14:paraId="4AC9267F"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4A804" w14:textId="77777777" w:rsidR="00343D97" w:rsidRPr="00086AFC" w:rsidRDefault="00343D97" w:rsidP="005F0BDA">
            <w:pPr>
              <w:spacing w:after="0"/>
              <w:rPr>
                <w:b/>
              </w:rPr>
            </w:pPr>
            <w:r>
              <w:rPr>
                <w:b/>
              </w:rPr>
              <w:t>Príkon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AE851B" w14:textId="77777777" w:rsidR="00343D97" w:rsidRPr="004A241C" w:rsidRDefault="00343D97" w:rsidP="005F0BDA">
            <w:pPr>
              <w:spacing w:after="0"/>
              <w:rPr>
                <w:color w:val="000000"/>
              </w:rPr>
            </w:pPr>
            <w:r>
              <w:rPr>
                <w:color w:val="000000"/>
              </w:rPr>
              <w:t>min. 2,5kW</w:t>
            </w:r>
          </w:p>
        </w:tc>
        <w:tc>
          <w:tcPr>
            <w:tcW w:w="2913" w:type="dxa"/>
            <w:tcBorders>
              <w:top w:val="single" w:sz="4" w:space="0" w:color="auto"/>
              <w:left w:val="nil"/>
              <w:bottom w:val="single" w:sz="4" w:space="0" w:color="auto"/>
              <w:right w:val="single" w:sz="4" w:space="0" w:color="auto"/>
            </w:tcBorders>
            <w:vAlign w:val="center"/>
          </w:tcPr>
          <w:p w14:paraId="20354CF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D6E983" w14:textId="77777777" w:rsidR="00343D97" w:rsidRPr="004A241C" w:rsidRDefault="00343D97" w:rsidP="005F0BDA">
            <w:pPr>
              <w:spacing w:after="0"/>
              <w:jc w:val="center"/>
              <w:rPr>
                <w:color w:val="000000"/>
              </w:rPr>
            </w:pPr>
            <w:r w:rsidRPr="004A241C">
              <w:rPr>
                <w:color w:val="000000"/>
              </w:rPr>
              <w:t>N/A</w:t>
            </w:r>
          </w:p>
        </w:tc>
      </w:tr>
      <w:tr w:rsidR="00343D97" w:rsidRPr="004A241C" w14:paraId="2E7EEE43"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1D6C329" w14:textId="77777777" w:rsidR="00343D97" w:rsidRPr="008731D2" w:rsidRDefault="00343D97" w:rsidP="005F0BDA">
            <w:pPr>
              <w:spacing w:after="0"/>
              <w:rPr>
                <w:b/>
                <w:bCs/>
                <w:color w:val="000000"/>
                <w:highlight w:val="yellow"/>
              </w:rPr>
            </w:pPr>
            <w:r>
              <w:rPr>
                <w:b/>
              </w:rPr>
              <w:t>Priemer platne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709BA62" w14:textId="77777777" w:rsidR="00343D97" w:rsidRPr="004A241C" w:rsidRDefault="00343D97" w:rsidP="005F0BDA">
            <w:pPr>
              <w:spacing w:after="0"/>
              <w:rPr>
                <w:bCs/>
                <w:color w:val="000000"/>
                <w:highlight w:val="yellow"/>
              </w:rPr>
            </w:pPr>
            <w:r>
              <w:t>min. 20cm</w:t>
            </w:r>
          </w:p>
        </w:tc>
        <w:tc>
          <w:tcPr>
            <w:tcW w:w="2913" w:type="dxa"/>
            <w:tcBorders>
              <w:top w:val="single" w:sz="4" w:space="0" w:color="auto"/>
              <w:left w:val="nil"/>
              <w:bottom w:val="single" w:sz="4" w:space="0" w:color="auto"/>
              <w:right w:val="single" w:sz="4" w:space="0" w:color="auto"/>
            </w:tcBorders>
            <w:vAlign w:val="center"/>
          </w:tcPr>
          <w:p w14:paraId="5B402E2C"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382F64"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3D792B87"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6875F7F" w14:textId="77777777" w:rsidR="00343D97" w:rsidRDefault="00343D97" w:rsidP="005F0BDA">
            <w:pPr>
              <w:spacing w:after="0"/>
              <w:rPr>
                <w:b/>
              </w:rPr>
            </w:pPr>
            <w:r>
              <w:rPr>
                <w:b/>
              </w:rPr>
              <w:t>Počet platní</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2677F34" w14:textId="77777777" w:rsidR="00343D97" w:rsidRDefault="00343D97" w:rsidP="005F0BDA">
            <w:pPr>
              <w:spacing w:after="0"/>
            </w:pPr>
            <w:r>
              <w:t>min. 4ks</w:t>
            </w:r>
          </w:p>
        </w:tc>
        <w:tc>
          <w:tcPr>
            <w:tcW w:w="2913" w:type="dxa"/>
            <w:tcBorders>
              <w:top w:val="single" w:sz="4" w:space="0" w:color="auto"/>
              <w:left w:val="nil"/>
              <w:bottom w:val="single" w:sz="4" w:space="0" w:color="auto"/>
              <w:right w:val="single" w:sz="4" w:space="0" w:color="auto"/>
            </w:tcBorders>
            <w:vAlign w:val="center"/>
          </w:tcPr>
          <w:p w14:paraId="7787AF3A"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5A2CE6" w14:textId="77777777" w:rsidR="00343D97" w:rsidRPr="004A241C" w:rsidRDefault="00343D97" w:rsidP="005F0BDA">
            <w:pPr>
              <w:spacing w:after="0"/>
              <w:jc w:val="center"/>
              <w:rPr>
                <w:color w:val="000000"/>
              </w:rPr>
            </w:pPr>
            <w:r w:rsidRPr="004A241C">
              <w:rPr>
                <w:color w:val="000000"/>
              </w:rPr>
              <w:t>N/A</w:t>
            </w:r>
          </w:p>
        </w:tc>
      </w:tr>
      <w:tr w:rsidR="00343D97" w:rsidRPr="004A241C" w14:paraId="40347881"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C87A7D1" w14:textId="77777777" w:rsidR="00343D97" w:rsidRDefault="00343D97" w:rsidP="005F0BDA">
            <w:pPr>
              <w:spacing w:after="0"/>
              <w:rPr>
                <w:b/>
                <w:color w:val="000000" w:themeColor="text1"/>
              </w:rPr>
            </w:pPr>
            <w:r>
              <w:rPr>
                <w:b/>
                <w:color w:val="000000" w:themeColor="text1"/>
              </w:rPr>
              <w:t>Rozmer</w:t>
            </w:r>
          </w:p>
          <w:p w14:paraId="2B3DEB99" w14:textId="77777777" w:rsidR="00343D97" w:rsidRPr="00532638" w:rsidRDefault="00343D97" w:rsidP="005F0BDA">
            <w:pPr>
              <w:spacing w:after="0"/>
              <w:rPr>
                <w:b/>
                <w:color w:val="000000"/>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1840B00" w14:textId="77777777" w:rsidR="00343D97" w:rsidRDefault="00343D97" w:rsidP="005F0BDA">
            <w:pPr>
              <w:spacing w:after="0"/>
              <w:rPr>
                <w:color w:val="000000" w:themeColor="text1"/>
              </w:rPr>
            </w:pPr>
            <w:r>
              <w:rPr>
                <w:color w:val="000000" w:themeColor="text1"/>
              </w:rPr>
              <w:t>Výška min. 80 cm</w:t>
            </w:r>
          </w:p>
          <w:p w14:paraId="41A6BE3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min. 70 cm</w:t>
            </w:r>
          </w:p>
          <w:p w14:paraId="34DD0FB1" w14:textId="77777777" w:rsidR="00343D97" w:rsidRPr="004A241C" w:rsidRDefault="00343D97" w:rsidP="005F0BDA">
            <w:pPr>
              <w:spacing w:after="0"/>
            </w:pPr>
            <w:r w:rsidRPr="00EA1926">
              <w:rPr>
                <w:color w:val="000000" w:themeColor="text1"/>
              </w:rPr>
              <w:t>Hĺbka m</w:t>
            </w:r>
            <w:r>
              <w:rPr>
                <w:color w:val="000000" w:themeColor="text1"/>
              </w:rPr>
              <w:t>in. 80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1FAFBCF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F10408" w14:textId="77777777" w:rsidR="00343D97" w:rsidRPr="004A241C" w:rsidRDefault="00343D97" w:rsidP="005F0BDA">
            <w:pPr>
              <w:spacing w:after="0"/>
              <w:jc w:val="center"/>
              <w:rPr>
                <w:color w:val="000000"/>
              </w:rPr>
            </w:pPr>
            <w:r w:rsidRPr="004A241C">
              <w:rPr>
                <w:color w:val="000000"/>
              </w:rPr>
              <w:t>N/A</w:t>
            </w:r>
          </w:p>
        </w:tc>
      </w:tr>
      <w:tr w:rsidR="00343D97" w:rsidRPr="004A241C" w14:paraId="07BD6089"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7FFBF49" w14:textId="77777777" w:rsidR="00343D97" w:rsidRDefault="00343D97" w:rsidP="005F0BDA">
            <w:pPr>
              <w:spacing w:after="0"/>
              <w:rPr>
                <w:b/>
                <w:color w:val="000000" w:themeColor="text1"/>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95A25DD" w14:textId="77777777" w:rsidR="00343D97" w:rsidRDefault="00343D97" w:rsidP="005F0BDA">
            <w:pPr>
              <w:spacing w:after="0"/>
              <w:rPr>
                <w:color w:val="000000" w:themeColor="text1"/>
              </w:rPr>
            </w:pPr>
            <w:r w:rsidRPr="00375B0D">
              <w:rPr>
                <w:color w:val="000000" w:themeColor="text1"/>
              </w:rPr>
              <w:t>Materiál sporáka hliník/nerezová oceľ</w:t>
            </w:r>
          </w:p>
          <w:p w14:paraId="426B8107" w14:textId="77777777" w:rsidR="00343D97" w:rsidRDefault="00343D97" w:rsidP="005F0BDA">
            <w:pPr>
              <w:spacing w:after="0"/>
              <w:rPr>
                <w:color w:val="000000" w:themeColor="text1"/>
              </w:rPr>
            </w:pPr>
            <w:r w:rsidRPr="00540F59">
              <w:rPr>
                <w:color w:val="000000" w:themeColor="text1"/>
              </w:rPr>
              <w:t>Materiál platne liatina</w:t>
            </w:r>
          </w:p>
          <w:p w14:paraId="3141B90B" w14:textId="77777777" w:rsidR="00343D97" w:rsidRDefault="00343D97" w:rsidP="005F0BDA">
            <w:pPr>
              <w:spacing w:after="0"/>
              <w:rPr>
                <w:color w:val="000000" w:themeColor="text1"/>
              </w:rPr>
            </w:pPr>
            <w:r>
              <w:rPr>
                <w:color w:val="000000" w:themeColor="text1"/>
              </w:rPr>
              <w:t>S</w:t>
            </w:r>
            <w:r w:rsidRPr="00540F59">
              <w:rPr>
                <w:color w:val="000000" w:themeColor="text1"/>
              </w:rPr>
              <w:t>ignalizáciu zapnutia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64AA1F"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4DDF39E8"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E3F74F6"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72D26CA" w14:textId="77777777" w:rsidR="00343D97" w:rsidRPr="00844854" w:rsidRDefault="00343D97" w:rsidP="005F0BDA">
            <w:pPr>
              <w:spacing w:after="0"/>
              <w:rPr>
                <w:b/>
                <w:color w:val="000000" w:themeColor="text1"/>
              </w:rPr>
            </w:pPr>
            <w:r w:rsidRPr="00844854">
              <w:rPr>
                <w:b/>
                <w:color w:val="000000" w:themeColor="text1"/>
              </w:rPr>
              <w:t>Farba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A35BDA4" w14:textId="77777777" w:rsidR="00343D97" w:rsidRPr="00844854" w:rsidRDefault="00343D97" w:rsidP="005F0BDA">
            <w:pPr>
              <w:spacing w:after="0"/>
              <w:rPr>
                <w:color w:val="000000" w:themeColor="text1"/>
              </w:rPr>
            </w:pPr>
            <w:proofErr w:type="spellStart"/>
            <w:r w:rsidRPr="00844854">
              <w:t>Nerez</w:t>
            </w:r>
            <w:proofErr w:type="spellEnd"/>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B92781"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1C2D3B0F"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39F9E0BC"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76B1EC"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B94792F"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46D8A367"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F4C10"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B85CB65"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00018BBA"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DCCAC9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65A01DC"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60643F7" w14:textId="77777777" w:rsidR="00343D97" w:rsidRPr="004A241C" w:rsidRDefault="00343D97" w:rsidP="003061F8">
            <w:pPr>
              <w:jc w:val="center"/>
              <w:rPr>
                <w:b/>
              </w:rPr>
            </w:pPr>
            <w:r w:rsidRPr="004A241C">
              <w:rPr>
                <w:b/>
              </w:rPr>
              <w:t>Vlastný návrh plnenia</w:t>
            </w:r>
          </w:p>
          <w:p w14:paraId="496A49C6" w14:textId="77777777" w:rsidR="00343D97" w:rsidRPr="004A241C" w:rsidRDefault="00343D97" w:rsidP="003061F8">
            <w:pPr>
              <w:jc w:val="center"/>
              <w:rPr>
                <w:bCs/>
                <w:color w:val="000000"/>
              </w:rPr>
            </w:pPr>
            <w:r w:rsidRPr="004A241C">
              <w:rPr>
                <w:bCs/>
                <w:color w:val="000000"/>
              </w:rPr>
              <w:t>(doplní uchádzač)</w:t>
            </w:r>
          </w:p>
          <w:p w14:paraId="0D9D121D"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B33B49F" w14:textId="77777777" w:rsidTr="003061F8">
        <w:trPr>
          <w:trHeight w:val="47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3E0D52" w14:textId="02F67113"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6 – </w:t>
            </w:r>
            <w:r w:rsidRPr="00EA218E">
              <w:rPr>
                <w:b/>
                <w:bCs/>
                <w:color w:val="000000"/>
              </w:rPr>
              <w:t>Chladiaca skriňa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991CEB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9B33637"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61951EA" w14:textId="77777777" w:rsidTr="003061F8">
        <w:trPr>
          <w:trHeight w:val="28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A50D08"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F1BA81" w14:textId="77777777" w:rsidR="00343D97" w:rsidRPr="004A241C" w:rsidRDefault="00343D97" w:rsidP="003061F8">
            <w:pPr>
              <w:rPr>
                <w:b/>
                <w:color w:val="000000"/>
              </w:rPr>
            </w:pPr>
            <w:r w:rsidRPr="00D034DC">
              <w:rPr>
                <w:b/>
                <w:color w:val="000000"/>
              </w:rPr>
              <w:t>4 ks</w:t>
            </w:r>
          </w:p>
        </w:tc>
        <w:tc>
          <w:tcPr>
            <w:tcW w:w="2913" w:type="dxa"/>
            <w:vMerge/>
            <w:tcBorders>
              <w:left w:val="single" w:sz="4" w:space="0" w:color="auto"/>
              <w:bottom w:val="single" w:sz="4" w:space="0" w:color="auto"/>
              <w:right w:val="single" w:sz="4" w:space="0" w:color="auto"/>
            </w:tcBorders>
            <w:shd w:val="clear" w:color="auto" w:fill="BFBFBF"/>
            <w:vAlign w:val="center"/>
          </w:tcPr>
          <w:p w14:paraId="338CD57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CE5C73D" w14:textId="77777777" w:rsidR="00343D97" w:rsidRPr="004A241C" w:rsidRDefault="00343D97" w:rsidP="003061F8">
            <w:pPr>
              <w:jc w:val="center"/>
              <w:rPr>
                <w:b/>
                <w:bCs/>
                <w:color w:val="000000"/>
                <w:highlight w:val="yellow"/>
              </w:rPr>
            </w:pPr>
          </w:p>
        </w:tc>
      </w:tr>
      <w:tr w:rsidR="00343D97" w:rsidRPr="004A241C" w14:paraId="69E9A405"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686749" w14:textId="77777777" w:rsidR="00343D97" w:rsidRPr="004A241C" w:rsidRDefault="00343D97" w:rsidP="005F0BDA">
            <w:pPr>
              <w:spacing w:after="0"/>
              <w:rPr>
                <w:b/>
                <w:bCs/>
                <w:color w:val="000000"/>
              </w:rPr>
            </w:pPr>
            <w:r>
              <w:rPr>
                <w:b/>
              </w:rPr>
              <w:t>Čistý vnútorný objem chladničky</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4F16DD" w14:textId="77777777" w:rsidR="00343D97" w:rsidRPr="004A241C" w:rsidRDefault="00343D97" w:rsidP="005F0BDA">
            <w:pPr>
              <w:spacing w:after="0"/>
              <w:rPr>
                <w:color w:val="000000"/>
              </w:rPr>
            </w:pPr>
            <w:r w:rsidRPr="004A241C">
              <w:rPr>
                <w:color w:val="000000"/>
              </w:rPr>
              <w:t xml:space="preserve">min. </w:t>
            </w:r>
            <w:r>
              <w:rPr>
                <w:color w:val="000000"/>
              </w:rPr>
              <w:t>400</w:t>
            </w:r>
            <w:r w:rsidRPr="004A241C">
              <w:rPr>
                <w:color w:val="000000"/>
              </w:rPr>
              <w:t xml:space="preserve"> litrov</w:t>
            </w:r>
          </w:p>
        </w:tc>
        <w:tc>
          <w:tcPr>
            <w:tcW w:w="2913" w:type="dxa"/>
            <w:tcBorders>
              <w:top w:val="single" w:sz="4" w:space="0" w:color="auto"/>
              <w:left w:val="nil"/>
              <w:bottom w:val="single" w:sz="4" w:space="0" w:color="auto"/>
              <w:right w:val="single" w:sz="4" w:space="0" w:color="auto"/>
            </w:tcBorders>
            <w:vAlign w:val="center"/>
          </w:tcPr>
          <w:p w14:paraId="792CF0BA"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1C049C" w14:textId="77777777" w:rsidR="00343D97" w:rsidRPr="004A241C" w:rsidRDefault="00343D97" w:rsidP="005F0BDA">
            <w:pPr>
              <w:spacing w:after="0"/>
              <w:jc w:val="center"/>
              <w:rPr>
                <w:color w:val="000000"/>
              </w:rPr>
            </w:pPr>
            <w:r w:rsidRPr="004A241C">
              <w:rPr>
                <w:color w:val="000000"/>
              </w:rPr>
              <w:t>N/A</w:t>
            </w:r>
          </w:p>
        </w:tc>
      </w:tr>
      <w:tr w:rsidR="00343D97" w:rsidRPr="004A241C" w14:paraId="6AFD611D"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63B5E" w14:textId="77777777" w:rsidR="00343D97" w:rsidRDefault="00343D97" w:rsidP="005F0BDA">
            <w:pPr>
              <w:spacing w:after="0"/>
              <w:rPr>
                <w:b/>
                <w:color w:val="000000" w:themeColor="text1"/>
              </w:rPr>
            </w:pPr>
            <w:r>
              <w:rPr>
                <w:b/>
                <w:color w:val="000000" w:themeColor="text1"/>
              </w:rPr>
              <w:t>Rozmer</w:t>
            </w:r>
          </w:p>
          <w:p w14:paraId="78606009" w14:textId="77777777" w:rsidR="00343D97" w:rsidRDefault="00343D97" w:rsidP="005F0BDA">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511FC6" w14:textId="77777777" w:rsidR="00343D97" w:rsidRDefault="00343D97" w:rsidP="005F0BDA">
            <w:pPr>
              <w:spacing w:after="0"/>
              <w:rPr>
                <w:color w:val="000000" w:themeColor="text1"/>
              </w:rPr>
            </w:pPr>
            <w:r>
              <w:rPr>
                <w:color w:val="000000" w:themeColor="text1"/>
              </w:rPr>
              <w:t>Výška min. 160 cm</w:t>
            </w:r>
          </w:p>
          <w:p w14:paraId="573CB4FD" w14:textId="77777777" w:rsidR="00343D97" w:rsidRDefault="00343D97" w:rsidP="005F0BDA">
            <w:pPr>
              <w:spacing w:after="0"/>
              <w:rPr>
                <w:color w:val="000000" w:themeColor="text1"/>
              </w:rPr>
            </w:pPr>
            <w:r w:rsidRPr="00EA1926">
              <w:rPr>
                <w:color w:val="000000" w:themeColor="text1"/>
              </w:rPr>
              <w:t xml:space="preserve">Šírka </w:t>
            </w:r>
            <w:r>
              <w:rPr>
                <w:color w:val="000000" w:themeColor="text1"/>
              </w:rPr>
              <w:t>min. 50 cm</w:t>
            </w:r>
          </w:p>
          <w:p w14:paraId="4EF82161" w14:textId="77777777" w:rsidR="00343D97" w:rsidRDefault="00343D97" w:rsidP="005F0BDA">
            <w:pPr>
              <w:spacing w:after="0"/>
              <w:rPr>
                <w:color w:val="000000"/>
              </w:rPr>
            </w:pPr>
            <w:r w:rsidRPr="00EA1926">
              <w:rPr>
                <w:color w:val="000000" w:themeColor="text1"/>
              </w:rPr>
              <w:t>Hĺbka m</w:t>
            </w:r>
            <w:r>
              <w:rPr>
                <w:color w:val="000000" w:themeColor="text1"/>
              </w:rPr>
              <w:t>in. 50</w:t>
            </w:r>
            <w:r w:rsidRPr="00EA1926">
              <w:rPr>
                <w:color w:val="000000" w:themeColor="text1"/>
              </w:rPr>
              <w:t xml:space="preserve"> cm</w:t>
            </w:r>
          </w:p>
        </w:tc>
        <w:tc>
          <w:tcPr>
            <w:tcW w:w="2913" w:type="dxa"/>
            <w:tcBorders>
              <w:top w:val="single" w:sz="4" w:space="0" w:color="auto"/>
              <w:left w:val="nil"/>
              <w:bottom w:val="single" w:sz="4" w:space="0" w:color="auto"/>
              <w:right w:val="single" w:sz="4" w:space="0" w:color="auto"/>
            </w:tcBorders>
            <w:vAlign w:val="center"/>
          </w:tcPr>
          <w:p w14:paraId="20256D6B"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6E359EB" w14:textId="77777777" w:rsidR="00343D97" w:rsidRPr="004A241C" w:rsidRDefault="00343D97" w:rsidP="005F0BDA">
            <w:pPr>
              <w:spacing w:after="0"/>
              <w:jc w:val="center"/>
              <w:rPr>
                <w:color w:val="000000"/>
              </w:rPr>
            </w:pPr>
            <w:r w:rsidRPr="004A241C">
              <w:rPr>
                <w:color w:val="000000"/>
              </w:rPr>
              <w:t>N/A</w:t>
            </w:r>
          </w:p>
        </w:tc>
      </w:tr>
      <w:tr w:rsidR="00343D97" w:rsidRPr="004A241C" w14:paraId="7B2BD781"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838016" w14:textId="77777777" w:rsidR="00343D97" w:rsidRPr="004A241C" w:rsidRDefault="00343D97" w:rsidP="005F0BDA">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0D58ADB" w14:textId="77777777" w:rsidR="00343D97" w:rsidRPr="004A241C" w:rsidRDefault="00343D97" w:rsidP="005F0BDA">
            <w:pPr>
              <w:spacing w:after="0"/>
              <w:rPr>
                <w:bCs/>
                <w:color w:val="000000"/>
                <w:highlight w:val="yellow"/>
              </w:rPr>
            </w:pPr>
            <w:r w:rsidRPr="004A241C">
              <w:rPr>
                <w:bCs/>
              </w:rPr>
              <w:t>min. 2</w:t>
            </w:r>
            <w:r>
              <w:rPr>
                <w:bCs/>
              </w:rPr>
              <w:t>30 V</w:t>
            </w:r>
          </w:p>
        </w:tc>
        <w:tc>
          <w:tcPr>
            <w:tcW w:w="2913" w:type="dxa"/>
            <w:tcBorders>
              <w:top w:val="single" w:sz="4" w:space="0" w:color="auto"/>
              <w:left w:val="nil"/>
              <w:bottom w:val="single" w:sz="4" w:space="0" w:color="auto"/>
              <w:right w:val="single" w:sz="4" w:space="0" w:color="auto"/>
            </w:tcBorders>
            <w:vAlign w:val="center"/>
          </w:tcPr>
          <w:p w14:paraId="4B3CDC9C"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8E8199F"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5E751F7C"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F75BAF" w14:textId="77777777" w:rsidR="00343D97" w:rsidRPr="004A241C" w:rsidRDefault="00343D97" w:rsidP="005F0BDA">
            <w:pPr>
              <w:spacing w:after="0"/>
              <w:rPr>
                <w:b/>
                <w:color w:val="000000" w:themeColor="text1"/>
                <w:highlight w:val="yellow"/>
              </w:rPr>
            </w:pPr>
            <w:r w:rsidRPr="004A241C">
              <w:rPr>
                <w:b/>
                <w:color w:val="000000" w:themeColor="text1"/>
              </w:rPr>
              <w:t xml:space="preserve">Materiál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5311A" w14:textId="77777777" w:rsidR="00343D97" w:rsidRPr="004A241C" w:rsidRDefault="00343D97" w:rsidP="005F0BDA">
            <w:pPr>
              <w:spacing w:after="0"/>
              <w:rPr>
                <w:color w:val="000000" w:themeColor="text1"/>
              </w:rPr>
            </w:pPr>
            <w:r>
              <w:rPr>
                <w:color w:val="000000" w:themeColor="text1"/>
              </w:rPr>
              <w:t>K</w:t>
            </w:r>
            <w:r w:rsidRPr="00AA1199">
              <w:rPr>
                <w:color w:val="000000" w:themeColor="text1"/>
              </w:rPr>
              <w:t>ov/umelá hmota</w:t>
            </w:r>
          </w:p>
        </w:tc>
        <w:tc>
          <w:tcPr>
            <w:tcW w:w="2913" w:type="dxa"/>
            <w:tcBorders>
              <w:top w:val="single" w:sz="4" w:space="0" w:color="auto"/>
              <w:left w:val="single" w:sz="4" w:space="0" w:color="auto"/>
              <w:bottom w:val="single" w:sz="4" w:space="0" w:color="auto"/>
              <w:right w:val="single" w:sz="4" w:space="0" w:color="auto"/>
            </w:tcBorders>
            <w:vAlign w:val="center"/>
          </w:tcPr>
          <w:p w14:paraId="7FB974D4"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3E6AD" w14:textId="77777777" w:rsidR="00343D97" w:rsidRPr="004A241C" w:rsidRDefault="00343D97" w:rsidP="005F0BDA">
            <w:pPr>
              <w:spacing w:after="0"/>
              <w:jc w:val="center"/>
              <w:rPr>
                <w:color w:val="000000"/>
              </w:rPr>
            </w:pPr>
            <w:r w:rsidRPr="004A241C">
              <w:rPr>
                <w:color w:val="000000"/>
              </w:rPr>
              <w:t>N/A</w:t>
            </w:r>
          </w:p>
        </w:tc>
      </w:tr>
      <w:tr w:rsidR="00343D97" w:rsidRPr="004A241C" w14:paraId="6E2F0C5E"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45D16E" w14:textId="77777777" w:rsidR="00343D97" w:rsidRPr="004A241C" w:rsidRDefault="00343D97" w:rsidP="005F0BDA">
            <w:pPr>
              <w:spacing w:after="0"/>
              <w:rPr>
                <w:b/>
                <w:color w:val="000000" w:themeColor="text1"/>
              </w:rPr>
            </w:pPr>
            <w:r>
              <w:rPr>
                <w:b/>
                <w:color w:val="000000" w:themeColor="text1"/>
              </w:rPr>
              <w:t xml:space="preserve">Nastaviteľná polica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804CB0" w14:textId="77777777" w:rsidR="00343D97" w:rsidRDefault="00343D97" w:rsidP="005F0BDA">
            <w:pPr>
              <w:spacing w:after="0"/>
              <w:rPr>
                <w:color w:val="000000" w:themeColor="text1"/>
              </w:rPr>
            </w:pPr>
            <w:r>
              <w:rPr>
                <w:color w:val="000000" w:themeColor="text1"/>
              </w:rPr>
              <w:t>Min. 3</w:t>
            </w:r>
          </w:p>
        </w:tc>
        <w:tc>
          <w:tcPr>
            <w:tcW w:w="2913" w:type="dxa"/>
            <w:tcBorders>
              <w:top w:val="single" w:sz="4" w:space="0" w:color="auto"/>
              <w:left w:val="single" w:sz="4" w:space="0" w:color="auto"/>
              <w:bottom w:val="single" w:sz="4" w:space="0" w:color="auto"/>
              <w:right w:val="single" w:sz="4" w:space="0" w:color="auto"/>
            </w:tcBorders>
            <w:vAlign w:val="center"/>
          </w:tcPr>
          <w:p w14:paraId="400AF313"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BF265" w14:textId="77777777" w:rsidR="00343D97" w:rsidRPr="004A241C" w:rsidRDefault="00343D97" w:rsidP="005F0BDA">
            <w:pPr>
              <w:spacing w:after="0"/>
              <w:jc w:val="center"/>
              <w:rPr>
                <w:i/>
                <w:color w:val="FF0000"/>
              </w:rPr>
            </w:pPr>
            <w:r w:rsidRPr="004A241C">
              <w:rPr>
                <w:color w:val="000000"/>
              </w:rPr>
              <w:t>N/A</w:t>
            </w:r>
          </w:p>
        </w:tc>
      </w:tr>
      <w:tr w:rsidR="00343D97" w:rsidRPr="004A241C" w14:paraId="5D898CDD"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A5FC5" w14:textId="77777777" w:rsidR="00343D97" w:rsidRDefault="00343D97" w:rsidP="005F0BDA">
            <w:pPr>
              <w:spacing w:after="0"/>
              <w:rPr>
                <w:b/>
                <w:color w:val="000000" w:themeColor="text1"/>
              </w:rPr>
            </w:pPr>
            <w:r>
              <w:rPr>
                <w:b/>
                <w:color w:val="000000" w:themeColor="text1"/>
              </w:rPr>
              <w:t>Chladivo</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8D884" w14:textId="77777777" w:rsidR="00343D97" w:rsidRDefault="00343D97" w:rsidP="005F0BDA">
            <w:pPr>
              <w:spacing w:after="0"/>
              <w:rPr>
                <w:color w:val="000000" w:themeColor="text1"/>
              </w:rPr>
            </w:pPr>
            <w:bookmarkStart w:id="0" w:name="_Hlk199248710"/>
            <w:r>
              <w:rPr>
                <w:color w:val="000000" w:themeColor="text1"/>
              </w:rPr>
              <w:t xml:space="preserve">Min. </w:t>
            </w:r>
            <w:r w:rsidRPr="00A8084E">
              <w:rPr>
                <w:color w:val="000000" w:themeColor="text1"/>
              </w:rPr>
              <w:t>R290/CFC alebo R134 alebo R600a</w:t>
            </w:r>
            <w:bookmarkEnd w:id="0"/>
          </w:p>
        </w:tc>
        <w:tc>
          <w:tcPr>
            <w:tcW w:w="2913" w:type="dxa"/>
            <w:tcBorders>
              <w:top w:val="single" w:sz="4" w:space="0" w:color="auto"/>
              <w:left w:val="single" w:sz="4" w:space="0" w:color="auto"/>
              <w:bottom w:val="single" w:sz="4" w:space="0" w:color="auto"/>
              <w:right w:val="single" w:sz="4" w:space="0" w:color="auto"/>
            </w:tcBorders>
            <w:vAlign w:val="center"/>
          </w:tcPr>
          <w:p w14:paraId="04D71287"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E7EF6" w14:textId="77777777" w:rsidR="00343D97" w:rsidRPr="004A241C" w:rsidRDefault="00343D97" w:rsidP="005F0BDA">
            <w:pPr>
              <w:spacing w:after="0"/>
              <w:jc w:val="center"/>
              <w:rPr>
                <w:color w:val="000000"/>
              </w:rPr>
            </w:pPr>
            <w:r w:rsidRPr="004A241C">
              <w:rPr>
                <w:color w:val="000000"/>
              </w:rPr>
              <w:t>N/A</w:t>
            </w:r>
          </w:p>
        </w:tc>
      </w:tr>
      <w:tr w:rsidR="00343D97" w:rsidRPr="004A241C" w14:paraId="19D236CF"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EDF0E7" w14:textId="77777777" w:rsidR="00343D97" w:rsidRDefault="00343D97" w:rsidP="005F0BDA">
            <w:pPr>
              <w:spacing w:after="0"/>
              <w:rPr>
                <w:b/>
                <w:color w:val="000000" w:themeColor="text1"/>
              </w:rPr>
            </w:pPr>
            <w:r>
              <w:rPr>
                <w:b/>
                <w:color w:val="000000" w:themeColor="text1"/>
              </w:rPr>
              <w:t>Prevedenia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3F6FA3" w14:textId="77777777" w:rsidR="00343D97" w:rsidRDefault="00343D97" w:rsidP="005F0BDA">
            <w:pPr>
              <w:spacing w:after="0"/>
              <w:rPr>
                <w:color w:val="000000" w:themeColor="text1"/>
              </w:rPr>
            </w:pPr>
            <w:r>
              <w:rPr>
                <w:color w:val="000000" w:themeColor="text1"/>
              </w:rPr>
              <w:t>D</w:t>
            </w:r>
            <w:r w:rsidRPr="00AA1199">
              <w:rPr>
                <w:color w:val="000000" w:themeColor="text1"/>
              </w:rPr>
              <w:t>igitálna regulácia teplot</w:t>
            </w:r>
            <w:r>
              <w:rPr>
                <w:color w:val="000000" w:themeColor="text1"/>
              </w:rPr>
              <w:t>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AA9003"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163B98C"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55B290C4"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D5BEC" w14:textId="77777777" w:rsidR="00343D97" w:rsidRDefault="00343D97" w:rsidP="005F0BDA">
            <w:pPr>
              <w:spacing w:after="0"/>
              <w:rPr>
                <w:b/>
                <w:color w:val="000000" w:themeColor="text1"/>
              </w:rPr>
            </w:pPr>
            <w:r w:rsidRPr="00844854">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0C3378" w14:textId="77777777" w:rsidR="00343D97" w:rsidRDefault="00343D97" w:rsidP="005F0BDA">
            <w:pPr>
              <w:spacing w:after="0"/>
              <w:rPr>
                <w:color w:val="000000" w:themeColor="text1"/>
              </w:rPr>
            </w:pPr>
            <w:proofErr w:type="spellStart"/>
            <w:r w:rsidRPr="00844854">
              <w:t>Nerez</w:t>
            </w:r>
            <w:proofErr w:type="spellEnd"/>
            <w:r>
              <w:t xml:space="preserve"> alebo biela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F480E" w14:textId="77777777" w:rsidR="00343D97" w:rsidRPr="004A241C" w:rsidRDefault="00343D97" w:rsidP="005F0BDA">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81C032D"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2448037F"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8961E"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D53D610"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2FA517C1"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BAF740"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4AC4378"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6B8D13B0"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1A6B4A9"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E39393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5459E2" w14:textId="77777777" w:rsidR="00343D97" w:rsidRPr="004A241C" w:rsidRDefault="00343D97" w:rsidP="003061F8">
            <w:pPr>
              <w:jc w:val="center"/>
              <w:rPr>
                <w:b/>
              </w:rPr>
            </w:pPr>
            <w:r w:rsidRPr="004A241C">
              <w:rPr>
                <w:b/>
              </w:rPr>
              <w:t>Vlastný návrh plnenia</w:t>
            </w:r>
          </w:p>
          <w:p w14:paraId="0308EC5A" w14:textId="77777777" w:rsidR="00343D97" w:rsidRPr="004A241C" w:rsidRDefault="00343D97" w:rsidP="003061F8">
            <w:pPr>
              <w:jc w:val="center"/>
              <w:rPr>
                <w:bCs/>
                <w:color w:val="000000"/>
              </w:rPr>
            </w:pPr>
            <w:r w:rsidRPr="004A241C">
              <w:rPr>
                <w:bCs/>
                <w:color w:val="000000"/>
              </w:rPr>
              <w:t>(doplní uchádzač)</w:t>
            </w:r>
          </w:p>
          <w:p w14:paraId="085FE37C"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B5B53F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DB0FD3A" w14:textId="30CC4468"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7 – </w:t>
            </w:r>
            <w:r w:rsidRPr="00FA5A7A">
              <w:rPr>
                <w:b/>
                <w:bCs/>
                <w:color w:val="000000"/>
              </w:rPr>
              <w:t>Dvojplatničkový elektrický varič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9EF570F"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DEBD51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14DA166" w14:textId="77777777" w:rsidTr="003061F8">
        <w:trPr>
          <w:trHeight w:val="269"/>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B1C908" w14:textId="77777777" w:rsidR="00343D97" w:rsidRPr="00D034DC" w:rsidRDefault="00343D97" w:rsidP="003061F8">
            <w:pPr>
              <w:rPr>
                <w:b/>
                <w:bCs/>
                <w:color w:val="000000"/>
              </w:rPr>
            </w:pPr>
            <w:r w:rsidRPr="00D034D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7A139E" w14:textId="77777777" w:rsidR="00343D97" w:rsidRPr="00D034DC" w:rsidRDefault="00343D97" w:rsidP="003061F8">
            <w:pPr>
              <w:rPr>
                <w:b/>
                <w:color w:val="000000"/>
              </w:rPr>
            </w:pPr>
            <w:r w:rsidRPr="00D034DC">
              <w:rPr>
                <w:b/>
                <w:color w:val="000000"/>
              </w:rPr>
              <w:t>1</w:t>
            </w:r>
            <w:r>
              <w:rPr>
                <w:b/>
                <w:color w:val="000000"/>
              </w:rPr>
              <w:t>8</w:t>
            </w:r>
            <w:r w:rsidRPr="00D034DC">
              <w:rPr>
                <w:b/>
                <w:color w:val="000000"/>
              </w:rPr>
              <w:t>5 ks</w:t>
            </w:r>
          </w:p>
        </w:tc>
        <w:tc>
          <w:tcPr>
            <w:tcW w:w="2913" w:type="dxa"/>
            <w:vMerge/>
            <w:tcBorders>
              <w:left w:val="single" w:sz="4" w:space="0" w:color="auto"/>
              <w:bottom w:val="single" w:sz="4" w:space="0" w:color="auto"/>
              <w:right w:val="single" w:sz="4" w:space="0" w:color="auto"/>
            </w:tcBorders>
            <w:shd w:val="clear" w:color="auto" w:fill="BFBFBF"/>
            <w:vAlign w:val="center"/>
          </w:tcPr>
          <w:p w14:paraId="1A4F7AD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627D61A" w14:textId="77777777" w:rsidR="00343D97" w:rsidRPr="004A241C" w:rsidRDefault="00343D97" w:rsidP="003061F8">
            <w:pPr>
              <w:jc w:val="center"/>
              <w:rPr>
                <w:b/>
                <w:bCs/>
                <w:color w:val="000000"/>
                <w:highlight w:val="yellow"/>
              </w:rPr>
            </w:pPr>
          </w:p>
        </w:tc>
      </w:tr>
      <w:tr w:rsidR="00343D97" w:rsidRPr="004A241C" w14:paraId="352FAE10"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5ACEE" w14:textId="77777777" w:rsidR="00343D97" w:rsidRPr="004A241C" w:rsidRDefault="00343D97" w:rsidP="005F0BDA">
            <w:pPr>
              <w:spacing w:after="0"/>
              <w:rPr>
                <w:b/>
                <w:bCs/>
                <w:color w:val="000000"/>
              </w:rPr>
            </w:pPr>
            <w:r>
              <w:rPr>
                <w:b/>
              </w:rPr>
              <w:lastRenderedPageBreak/>
              <w:t>Priemer 1.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8380F70" w14:textId="77777777" w:rsidR="00343D97" w:rsidRPr="004A241C" w:rsidRDefault="00343D97" w:rsidP="005F0BDA">
            <w:pPr>
              <w:spacing w:after="0"/>
              <w:rPr>
                <w:color w:val="000000"/>
              </w:rPr>
            </w:pPr>
            <w:r>
              <w:rPr>
                <w:color w:val="000000"/>
              </w:rPr>
              <w:t>17-19 cm</w:t>
            </w:r>
          </w:p>
        </w:tc>
        <w:tc>
          <w:tcPr>
            <w:tcW w:w="2913" w:type="dxa"/>
            <w:tcBorders>
              <w:top w:val="single" w:sz="4" w:space="0" w:color="auto"/>
              <w:left w:val="nil"/>
              <w:bottom w:val="single" w:sz="4" w:space="0" w:color="auto"/>
              <w:right w:val="single" w:sz="4" w:space="0" w:color="auto"/>
            </w:tcBorders>
            <w:vAlign w:val="center"/>
          </w:tcPr>
          <w:p w14:paraId="69B50185" w14:textId="77777777" w:rsidR="00343D97" w:rsidRPr="004A241C" w:rsidRDefault="00343D97" w:rsidP="005F0BDA">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08303E" w14:textId="77777777" w:rsidR="00343D97" w:rsidRPr="004A241C" w:rsidRDefault="00343D97" w:rsidP="005F0BDA">
            <w:pPr>
              <w:spacing w:after="0"/>
              <w:jc w:val="center"/>
              <w:rPr>
                <w:color w:val="000000"/>
              </w:rPr>
            </w:pPr>
            <w:r w:rsidRPr="004A241C">
              <w:rPr>
                <w:color w:val="000000"/>
              </w:rPr>
              <w:t>N/A</w:t>
            </w:r>
          </w:p>
        </w:tc>
      </w:tr>
      <w:tr w:rsidR="00343D97" w:rsidRPr="004A241C" w14:paraId="0253CBF8"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5791A" w14:textId="77777777" w:rsidR="00343D97" w:rsidRDefault="00343D97" w:rsidP="005F0BDA">
            <w:pPr>
              <w:spacing w:after="0"/>
              <w:rPr>
                <w:b/>
              </w:rPr>
            </w:pPr>
            <w:r>
              <w:rPr>
                <w:b/>
              </w:rPr>
              <w:t>Priemer 2. platne</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B739363" w14:textId="77777777" w:rsidR="00343D97" w:rsidRDefault="00343D97" w:rsidP="005F0BDA">
            <w:pPr>
              <w:spacing w:after="0"/>
              <w:rPr>
                <w:color w:val="000000"/>
              </w:rPr>
            </w:pPr>
            <w:r>
              <w:rPr>
                <w:color w:val="000000"/>
              </w:rPr>
              <w:t>14-16 cm</w:t>
            </w:r>
          </w:p>
        </w:tc>
        <w:tc>
          <w:tcPr>
            <w:tcW w:w="2913" w:type="dxa"/>
            <w:tcBorders>
              <w:top w:val="single" w:sz="4" w:space="0" w:color="auto"/>
              <w:left w:val="nil"/>
              <w:bottom w:val="single" w:sz="4" w:space="0" w:color="auto"/>
              <w:right w:val="single" w:sz="4" w:space="0" w:color="auto"/>
            </w:tcBorders>
            <w:vAlign w:val="center"/>
          </w:tcPr>
          <w:p w14:paraId="1BEA3EF8" w14:textId="77777777" w:rsidR="00343D97" w:rsidRPr="004A241C" w:rsidRDefault="00343D97" w:rsidP="005F0BDA">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7E74CF" w14:textId="77777777" w:rsidR="00343D97" w:rsidRPr="004A241C" w:rsidRDefault="00343D97" w:rsidP="005F0BDA">
            <w:pPr>
              <w:spacing w:after="0"/>
              <w:jc w:val="center"/>
              <w:rPr>
                <w:color w:val="000000"/>
              </w:rPr>
            </w:pPr>
            <w:r w:rsidRPr="004A241C">
              <w:rPr>
                <w:color w:val="000000"/>
              </w:rPr>
              <w:t>N/A</w:t>
            </w:r>
          </w:p>
        </w:tc>
      </w:tr>
      <w:tr w:rsidR="00343D97" w:rsidRPr="004A241C" w14:paraId="33010177" w14:textId="77777777" w:rsidTr="00382DE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3C4A75B" w14:textId="77777777" w:rsidR="00343D97" w:rsidRPr="004A241C" w:rsidRDefault="00343D97" w:rsidP="005F0BDA">
            <w:pPr>
              <w:spacing w:after="0"/>
              <w:rPr>
                <w:b/>
                <w:bCs/>
                <w:color w:val="000000"/>
                <w:highlight w:val="yellow"/>
              </w:rPr>
            </w:pPr>
            <w:r w:rsidRPr="004A241C">
              <w:rPr>
                <w:b/>
              </w:rPr>
              <w:t>P</w:t>
            </w:r>
            <w:r>
              <w:rPr>
                <w:b/>
              </w:rPr>
              <w:t>ríkon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A554C18" w14:textId="77777777" w:rsidR="00343D97" w:rsidRPr="004A241C" w:rsidRDefault="00343D97" w:rsidP="005F0BDA">
            <w:pPr>
              <w:spacing w:after="0"/>
              <w:rPr>
                <w:bCs/>
                <w:color w:val="000000"/>
                <w:highlight w:val="yellow"/>
              </w:rPr>
            </w:pPr>
            <w:r w:rsidRPr="004A241C">
              <w:rPr>
                <w:bCs/>
              </w:rPr>
              <w:t xml:space="preserve">min. </w:t>
            </w:r>
            <w:r>
              <w:rPr>
                <w:bCs/>
              </w:rPr>
              <w:t>2,5</w:t>
            </w:r>
            <w:r w:rsidRPr="004A241C">
              <w:rPr>
                <w:bCs/>
              </w:rPr>
              <w:t xml:space="preserve"> kW</w:t>
            </w:r>
          </w:p>
        </w:tc>
        <w:tc>
          <w:tcPr>
            <w:tcW w:w="2913" w:type="dxa"/>
            <w:tcBorders>
              <w:top w:val="single" w:sz="4" w:space="0" w:color="auto"/>
              <w:left w:val="nil"/>
              <w:bottom w:val="single" w:sz="4" w:space="0" w:color="auto"/>
              <w:right w:val="single" w:sz="4" w:space="0" w:color="auto"/>
            </w:tcBorders>
            <w:vAlign w:val="center"/>
          </w:tcPr>
          <w:p w14:paraId="0554ECC5" w14:textId="77777777" w:rsidR="00343D97" w:rsidRPr="004A241C" w:rsidRDefault="00343D97" w:rsidP="005F0BDA">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60BEFF3" w14:textId="77777777" w:rsidR="00343D97" w:rsidRPr="004A241C" w:rsidRDefault="00343D97" w:rsidP="005F0BDA">
            <w:pPr>
              <w:spacing w:after="0"/>
              <w:jc w:val="center"/>
              <w:rPr>
                <w:color w:val="000000"/>
                <w:highlight w:val="yellow"/>
              </w:rPr>
            </w:pPr>
            <w:r w:rsidRPr="004A241C">
              <w:rPr>
                <w:color w:val="000000"/>
              </w:rPr>
              <w:t>N/A</w:t>
            </w:r>
          </w:p>
        </w:tc>
      </w:tr>
      <w:tr w:rsidR="00343D97" w:rsidRPr="004A241C" w14:paraId="41DD18C4"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A1F0F2" w14:textId="77777777" w:rsidR="00343D97" w:rsidRPr="004A241C" w:rsidRDefault="00343D97" w:rsidP="005F0BDA">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54F08" w14:textId="77777777" w:rsidR="00343D97" w:rsidRPr="007E572C" w:rsidRDefault="00343D97" w:rsidP="005F0BDA">
            <w:pPr>
              <w:spacing w:after="0"/>
              <w:rPr>
                <w:color w:val="000000"/>
              </w:rPr>
            </w:pPr>
            <w:r w:rsidRPr="007E572C">
              <w:rPr>
                <w:color w:val="000000"/>
              </w:rPr>
              <w:t>Liatinové platne</w:t>
            </w:r>
          </w:p>
          <w:p w14:paraId="6BD59496" w14:textId="77777777" w:rsidR="00343D97" w:rsidRPr="007E572C" w:rsidRDefault="00343D97" w:rsidP="005F0BDA">
            <w:pPr>
              <w:spacing w:after="0"/>
              <w:rPr>
                <w:color w:val="000000" w:themeColor="text1"/>
              </w:rPr>
            </w:pPr>
            <w:r w:rsidRPr="007E572C">
              <w:rPr>
                <w:color w:val="000000" w:themeColor="text1"/>
              </w:rPr>
              <w:t>Plynule regulovateľný termostat</w:t>
            </w:r>
          </w:p>
          <w:p w14:paraId="7BB21E8C" w14:textId="77777777" w:rsidR="00343D97" w:rsidRPr="007E572C" w:rsidRDefault="00343D97" w:rsidP="005F0BDA">
            <w:pPr>
              <w:spacing w:after="0"/>
              <w:rPr>
                <w:color w:val="000000" w:themeColor="text1"/>
              </w:rPr>
            </w:pPr>
            <w:r w:rsidRPr="007E572C">
              <w:rPr>
                <w:color w:val="000000" w:themeColor="text1"/>
              </w:rPr>
              <w:t>Poistka proti prehriatiu</w:t>
            </w:r>
          </w:p>
          <w:p w14:paraId="7B4ADBF7" w14:textId="77777777" w:rsidR="00343D97" w:rsidRPr="007E572C" w:rsidRDefault="00343D97" w:rsidP="005F0BDA">
            <w:pPr>
              <w:spacing w:after="0"/>
              <w:rPr>
                <w:color w:val="000000" w:themeColor="text1"/>
              </w:rPr>
            </w:pPr>
            <w:r w:rsidRPr="007E572C">
              <w:rPr>
                <w:color w:val="000000" w:themeColor="text1"/>
              </w:rPr>
              <w:t>Svetelná signalizácia</w:t>
            </w:r>
          </w:p>
          <w:p w14:paraId="01E57D5C" w14:textId="77777777" w:rsidR="00343D97" w:rsidRPr="004A241C" w:rsidRDefault="00343D97" w:rsidP="005F0BDA">
            <w:pPr>
              <w:spacing w:after="0"/>
              <w:rPr>
                <w:color w:val="000000" w:themeColor="text1"/>
              </w:rPr>
            </w:pPr>
            <w:r w:rsidRPr="007E572C">
              <w:rPr>
                <w:color w:val="000000" w:themeColor="text1"/>
              </w:rPr>
              <w:t>Protišmykové nožičky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06D1D1" w14:textId="77777777" w:rsidR="00343D97" w:rsidRPr="004A241C" w:rsidRDefault="00343D97" w:rsidP="005F0BDA">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CAC1CE4" w14:textId="77777777" w:rsidR="00343D97" w:rsidRPr="004A241C" w:rsidRDefault="00343D97" w:rsidP="005F0BDA">
            <w:pPr>
              <w:spacing w:after="0"/>
              <w:jc w:val="center"/>
              <w:rPr>
                <w:color w:val="000000"/>
              </w:rPr>
            </w:pPr>
            <w:r w:rsidRPr="004A241C">
              <w:rPr>
                <w:i/>
                <w:color w:val="FF0000"/>
              </w:rPr>
              <w:t>(doplní uchádzač)</w:t>
            </w:r>
          </w:p>
        </w:tc>
      </w:tr>
      <w:tr w:rsidR="00343D97" w:rsidRPr="004A241C" w14:paraId="0EAC3829" w14:textId="77777777" w:rsidTr="00382DE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BEB0C" w14:textId="77777777" w:rsidR="00343D97" w:rsidRDefault="00343D97" w:rsidP="005F0BDA">
            <w:pPr>
              <w:spacing w:after="0"/>
              <w:rPr>
                <w:b/>
                <w:color w:val="000000" w:themeColor="text1"/>
              </w:rPr>
            </w:pPr>
            <w:r w:rsidRPr="00844854">
              <w:rPr>
                <w:b/>
                <w:color w:val="000000" w:themeColor="text1"/>
              </w:rPr>
              <w:t>Farba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50F04" w14:textId="77777777" w:rsidR="00343D97" w:rsidRPr="007E572C" w:rsidRDefault="00343D97" w:rsidP="005F0BDA">
            <w:pPr>
              <w:spacing w:after="0"/>
              <w:rPr>
                <w:color w:val="000000"/>
              </w:rPr>
            </w:pPr>
            <w:proofErr w:type="spellStart"/>
            <w:r w:rsidRPr="00844854">
              <w:t>Nerez</w:t>
            </w:r>
            <w:proofErr w:type="spellEnd"/>
            <w:r>
              <w:t xml:space="preserve"> alebo biela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5DD641" w14:textId="77777777" w:rsidR="00343D97" w:rsidRPr="004A241C" w:rsidRDefault="00343D97" w:rsidP="005F0BDA">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4F17899" w14:textId="77777777" w:rsidR="00343D97" w:rsidRPr="004A241C" w:rsidRDefault="00343D97" w:rsidP="005F0BDA">
            <w:pPr>
              <w:spacing w:after="0"/>
              <w:jc w:val="center"/>
              <w:rPr>
                <w:i/>
                <w:color w:val="FF0000"/>
              </w:rPr>
            </w:pPr>
            <w:r w:rsidRPr="004A241C">
              <w:rPr>
                <w:i/>
                <w:color w:val="FF0000"/>
              </w:rPr>
              <w:t>(doplní uchádzač)</w:t>
            </w:r>
          </w:p>
        </w:tc>
      </w:tr>
      <w:tr w:rsidR="00343D97" w:rsidRPr="004A241C" w14:paraId="3FE74E89"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347AB" w14:textId="77777777" w:rsidR="00343D97" w:rsidRPr="004A241C" w:rsidRDefault="00343D97" w:rsidP="005F0BDA">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31175F7" w14:textId="77777777" w:rsidR="00343D97" w:rsidRPr="004A241C" w:rsidRDefault="00343D97" w:rsidP="005F0BDA">
            <w:pPr>
              <w:spacing w:after="0"/>
              <w:jc w:val="center"/>
              <w:rPr>
                <w:b/>
                <w:color w:val="000000"/>
                <w:highlight w:val="yellow"/>
              </w:rPr>
            </w:pPr>
            <w:r w:rsidRPr="004A241C">
              <w:rPr>
                <w:i/>
                <w:color w:val="FF0000"/>
              </w:rPr>
              <w:t>(doplní uchádzač)</w:t>
            </w:r>
          </w:p>
        </w:tc>
      </w:tr>
      <w:tr w:rsidR="00343D97" w:rsidRPr="004A241C" w14:paraId="601F190F" w14:textId="77777777" w:rsidTr="00382DE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BCB463" w14:textId="77777777" w:rsidR="00343D97" w:rsidRPr="004A241C" w:rsidRDefault="00343D97" w:rsidP="005F0BDA">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6112E8" w14:textId="77777777" w:rsidR="00343D97" w:rsidRPr="004A241C" w:rsidRDefault="00343D97" w:rsidP="005F0BDA">
            <w:pPr>
              <w:spacing w:after="0"/>
              <w:jc w:val="center"/>
              <w:rPr>
                <w:b/>
                <w:color w:val="000000"/>
                <w:highlight w:val="yellow"/>
              </w:rPr>
            </w:pPr>
            <w:r w:rsidRPr="004A241C">
              <w:rPr>
                <w:i/>
                <w:color w:val="FF0000"/>
              </w:rPr>
              <w:t>(doplní uchádzač)</w:t>
            </w:r>
          </w:p>
        </w:tc>
      </w:tr>
    </w:tbl>
    <w:p w14:paraId="241138E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84D03F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3C1CC31"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CC34372" w14:textId="77777777" w:rsidR="00343D97" w:rsidRPr="004A241C" w:rsidRDefault="00343D97" w:rsidP="003061F8">
            <w:pPr>
              <w:jc w:val="center"/>
              <w:rPr>
                <w:b/>
              </w:rPr>
            </w:pPr>
            <w:r w:rsidRPr="004A241C">
              <w:rPr>
                <w:b/>
              </w:rPr>
              <w:t>Vlastný návrh plnenia</w:t>
            </w:r>
          </w:p>
          <w:p w14:paraId="69FF6FD6" w14:textId="77777777" w:rsidR="00343D97" w:rsidRPr="004A241C" w:rsidRDefault="00343D97" w:rsidP="003061F8">
            <w:pPr>
              <w:jc w:val="center"/>
              <w:rPr>
                <w:bCs/>
                <w:color w:val="000000"/>
              </w:rPr>
            </w:pPr>
            <w:r w:rsidRPr="004A241C">
              <w:rPr>
                <w:bCs/>
                <w:color w:val="000000"/>
              </w:rPr>
              <w:t>(doplní uchádzač)</w:t>
            </w:r>
          </w:p>
          <w:p w14:paraId="077255AA"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D34645F"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4EC5AF6" w14:textId="3617DEE4" w:rsidR="00343D97" w:rsidRPr="00A9405B" w:rsidRDefault="00343D97" w:rsidP="003061F8">
            <w:pPr>
              <w:rPr>
                <w:b/>
                <w:bCs/>
                <w:color w:val="000000"/>
              </w:rPr>
            </w:pPr>
            <w:r w:rsidRPr="004A241C">
              <w:rPr>
                <w:b/>
                <w:bCs/>
                <w:color w:val="000000"/>
              </w:rPr>
              <w:t xml:space="preserve">Položka č. </w:t>
            </w:r>
            <w:r>
              <w:rPr>
                <w:b/>
                <w:bCs/>
                <w:color w:val="000000"/>
              </w:rPr>
              <w:t>1</w:t>
            </w:r>
            <w:r w:rsidRPr="004A241C">
              <w:rPr>
                <w:b/>
                <w:bCs/>
                <w:color w:val="000000"/>
              </w:rPr>
              <w:t xml:space="preserve">8 – </w:t>
            </w:r>
            <w:r w:rsidRPr="00CD5F13">
              <w:rPr>
                <w:b/>
                <w:bCs/>
                <w:color w:val="000000"/>
              </w:rPr>
              <w:t>Stojanový ventilátor</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A6A76F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163D022"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5E6739C"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DFB56F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351DD" w14:textId="77777777" w:rsidR="00343D97" w:rsidRPr="004A241C" w:rsidRDefault="00343D97" w:rsidP="003061F8">
            <w:pPr>
              <w:rPr>
                <w:b/>
                <w:color w:val="000000"/>
              </w:rPr>
            </w:pPr>
            <w:r>
              <w:rPr>
                <w:b/>
                <w:color w:val="000000"/>
              </w:rPr>
              <w:t>550</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7A85DD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1257AD8" w14:textId="77777777" w:rsidR="00343D97" w:rsidRPr="004A241C" w:rsidRDefault="00343D97" w:rsidP="003061F8">
            <w:pPr>
              <w:jc w:val="center"/>
              <w:rPr>
                <w:b/>
                <w:bCs/>
                <w:color w:val="000000"/>
                <w:highlight w:val="yellow"/>
              </w:rPr>
            </w:pPr>
          </w:p>
        </w:tc>
      </w:tr>
      <w:tr w:rsidR="00343D97" w:rsidRPr="004A241C" w14:paraId="5D91A745"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EDD18E" w14:textId="77777777" w:rsidR="00343D97" w:rsidRPr="004A241C" w:rsidRDefault="00343D97" w:rsidP="0049428C">
            <w:pPr>
              <w:spacing w:after="0"/>
              <w:rPr>
                <w:b/>
                <w:bCs/>
                <w:color w:val="000000"/>
              </w:rPr>
            </w:pPr>
            <w:r w:rsidRPr="004A241C">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28D2307" w14:textId="77777777" w:rsidR="00343D97" w:rsidRPr="004A241C" w:rsidRDefault="00343D97" w:rsidP="0049428C">
            <w:pPr>
              <w:spacing w:after="0"/>
              <w:rPr>
                <w:color w:val="000000"/>
              </w:rPr>
            </w:pPr>
            <w:r w:rsidRPr="004A241C">
              <w:rPr>
                <w:color w:val="000000"/>
              </w:rPr>
              <w:t xml:space="preserve">min. </w:t>
            </w:r>
            <w:r>
              <w:rPr>
                <w:color w:val="000000"/>
              </w:rPr>
              <w:t>4</w:t>
            </w:r>
            <w:r w:rsidRPr="004A241C">
              <w:rPr>
                <w:color w:val="000000"/>
              </w:rPr>
              <w:t>0W</w:t>
            </w:r>
          </w:p>
        </w:tc>
        <w:tc>
          <w:tcPr>
            <w:tcW w:w="2913" w:type="dxa"/>
            <w:tcBorders>
              <w:top w:val="single" w:sz="4" w:space="0" w:color="auto"/>
              <w:left w:val="nil"/>
              <w:bottom w:val="single" w:sz="4" w:space="0" w:color="auto"/>
              <w:right w:val="single" w:sz="4" w:space="0" w:color="auto"/>
            </w:tcBorders>
            <w:vAlign w:val="center"/>
          </w:tcPr>
          <w:p w14:paraId="5B85B9DA" w14:textId="77777777" w:rsidR="00343D97" w:rsidRPr="004A241C" w:rsidRDefault="00343D97" w:rsidP="0049428C">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437D921" w14:textId="77777777" w:rsidR="00343D97" w:rsidRPr="004A241C" w:rsidRDefault="00343D97" w:rsidP="0049428C">
            <w:pPr>
              <w:spacing w:after="0"/>
              <w:jc w:val="center"/>
              <w:rPr>
                <w:color w:val="000000"/>
              </w:rPr>
            </w:pPr>
            <w:r w:rsidRPr="004A241C">
              <w:rPr>
                <w:color w:val="000000"/>
              </w:rPr>
              <w:t>N/A</w:t>
            </w:r>
          </w:p>
        </w:tc>
      </w:tr>
      <w:tr w:rsidR="00343D97" w:rsidRPr="004A241C" w14:paraId="65C1C2F7"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CAEB91" w14:textId="77777777" w:rsidR="00343D97" w:rsidRPr="004A241C" w:rsidRDefault="00343D97" w:rsidP="0049428C">
            <w:pPr>
              <w:spacing w:after="0"/>
              <w:rPr>
                <w:b/>
                <w:bCs/>
                <w:color w:val="000000"/>
                <w:highlight w:val="yellow"/>
              </w:rPr>
            </w:pPr>
            <w:r>
              <w:rPr>
                <w:b/>
              </w:rPr>
              <w:t>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EBBE9EC" w14:textId="77777777" w:rsidR="00343D97" w:rsidRPr="004A241C" w:rsidRDefault="00343D97" w:rsidP="0049428C">
            <w:pPr>
              <w:spacing w:after="0"/>
              <w:rPr>
                <w:bCs/>
                <w:color w:val="000000"/>
                <w:highlight w:val="yellow"/>
              </w:rPr>
            </w:pPr>
            <w:r>
              <w:rPr>
                <w:bCs/>
              </w:rPr>
              <w:t>min 3</w:t>
            </w:r>
          </w:p>
        </w:tc>
        <w:tc>
          <w:tcPr>
            <w:tcW w:w="2913" w:type="dxa"/>
            <w:tcBorders>
              <w:top w:val="single" w:sz="4" w:space="0" w:color="auto"/>
              <w:left w:val="nil"/>
              <w:bottom w:val="single" w:sz="4" w:space="0" w:color="auto"/>
              <w:right w:val="single" w:sz="4" w:space="0" w:color="auto"/>
            </w:tcBorders>
            <w:vAlign w:val="center"/>
          </w:tcPr>
          <w:p w14:paraId="0A09F12F" w14:textId="77777777" w:rsidR="00343D97" w:rsidRPr="004A241C" w:rsidRDefault="00343D97" w:rsidP="0049428C">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A7641A9" w14:textId="77777777" w:rsidR="00343D97" w:rsidRPr="004A241C" w:rsidRDefault="00343D97" w:rsidP="0049428C">
            <w:pPr>
              <w:spacing w:after="0"/>
              <w:jc w:val="center"/>
              <w:rPr>
                <w:color w:val="000000"/>
                <w:highlight w:val="yellow"/>
              </w:rPr>
            </w:pPr>
            <w:r w:rsidRPr="004A241C">
              <w:rPr>
                <w:color w:val="000000"/>
              </w:rPr>
              <w:t>N/A</w:t>
            </w:r>
          </w:p>
        </w:tc>
      </w:tr>
      <w:tr w:rsidR="00343D97" w:rsidRPr="004A241C" w14:paraId="2450E4C7"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5615E03" w14:textId="77777777" w:rsidR="00343D97" w:rsidRDefault="00343D97" w:rsidP="0049428C">
            <w:pPr>
              <w:spacing w:after="0"/>
              <w:rPr>
                <w:b/>
                <w:color w:val="000000"/>
              </w:rPr>
            </w:pPr>
            <w:r>
              <w:rPr>
                <w:b/>
                <w:color w:val="000000"/>
              </w:rPr>
              <w:t xml:space="preserve">Priemer lopatiek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3608298" w14:textId="77777777" w:rsidR="00343D97" w:rsidRDefault="00343D97" w:rsidP="0049428C">
            <w:pPr>
              <w:spacing w:after="0"/>
            </w:pPr>
            <w:r w:rsidRPr="004A241C">
              <w:rPr>
                <w:color w:val="000000"/>
              </w:rPr>
              <w:t xml:space="preserve">min. </w:t>
            </w:r>
            <w:r>
              <w:rPr>
                <w:color w:val="000000"/>
              </w:rPr>
              <w:t>40 cm</w:t>
            </w:r>
          </w:p>
        </w:tc>
        <w:tc>
          <w:tcPr>
            <w:tcW w:w="2913" w:type="dxa"/>
            <w:tcBorders>
              <w:top w:val="single" w:sz="4" w:space="0" w:color="auto"/>
              <w:left w:val="nil"/>
              <w:bottom w:val="single" w:sz="4" w:space="0" w:color="auto"/>
              <w:right w:val="single" w:sz="4" w:space="0" w:color="auto"/>
            </w:tcBorders>
            <w:vAlign w:val="center"/>
          </w:tcPr>
          <w:p w14:paraId="787EAB1A"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E76F2E4" w14:textId="77777777" w:rsidR="00343D97" w:rsidRPr="004A241C" w:rsidRDefault="00343D97" w:rsidP="0049428C">
            <w:pPr>
              <w:spacing w:after="0"/>
              <w:jc w:val="center"/>
              <w:rPr>
                <w:color w:val="000000"/>
              </w:rPr>
            </w:pPr>
            <w:r w:rsidRPr="004A241C">
              <w:rPr>
                <w:color w:val="000000"/>
              </w:rPr>
              <w:t>N/A</w:t>
            </w:r>
          </w:p>
        </w:tc>
      </w:tr>
      <w:tr w:rsidR="00343D97" w:rsidRPr="004A241C" w14:paraId="3A0DFDAA"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E6578DD" w14:textId="77777777" w:rsidR="00343D97" w:rsidRPr="004A241C" w:rsidRDefault="00343D97" w:rsidP="0049428C">
            <w:pPr>
              <w:spacing w:after="0"/>
              <w:rPr>
                <w:b/>
              </w:rPr>
            </w:pPr>
            <w:r>
              <w:rPr>
                <w:b/>
                <w:color w:val="000000"/>
              </w:rPr>
              <w:t>Nastaviteľná výška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DA9692" w14:textId="77777777" w:rsidR="00343D97" w:rsidRPr="004A241C" w:rsidRDefault="00343D97" w:rsidP="0049428C">
            <w:pPr>
              <w:spacing w:after="0"/>
            </w:pPr>
            <w:r>
              <w:t>min. 100cm</w:t>
            </w:r>
          </w:p>
        </w:tc>
        <w:tc>
          <w:tcPr>
            <w:tcW w:w="2913" w:type="dxa"/>
            <w:tcBorders>
              <w:top w:val="single" w:sz="4" w:space="0" w:color="auto"/>
              <w:left w:val="nil"/>
              <w:bottom w:val="single" w:sz="4" w:space="0" w:color="auto"/>
              <w:right w:val="single" w:sz="4" w:space="0" w:color="auto"/>
            </w:tcBorders>
            <w:vAlign w:val="center"/>
          </w:tcPr>
          <w:p w14:paraId="4DCF222D" w14:textId="77777777" w:rsidR="00343D97" w:rsidRPr="004A241C" w:rsidRDefault="00343D97" w:rsidP="0049428C">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E5EE899" w14:textId="77777777" w:rsidR="00343D97" w:rsidRPr="004A241C" w:rsidRDefault="00343D97" w:rsidP="0049428C">
            <w:pPr>
              <w:spacing w:after="0"/>
              <w:jc w:val="center"/>
              <w:rPr>
                <w:color w:val="000000"/>
              </w:rPr>
            </w:pPr>
            <w:r w:rsidRPr="004A241C">
              <w:rPr>
                <w:color w:val="000000"/>
              </w:rPr>
              <w:t>N/A</w:t>
            </w:r>
          </w:p>
        </w:tc>
      </w:tr>
      <w:tr w:rsidR="00343D97" w:rsidRPr="004A241C" w14:paraId="506F9B29"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5C9328E" w14:textId="77777777" w:rsidR="00343D97" w:rsidRDefault="00343D97" w:rsidP="0049428C">
            <w:pPr>
              <w:spacing w:after="0"/>
              <w:rPr>
                <w:b/>
                <w:color w:val="000000"/>
              </w:rPr>
            </w:pPr>
            <w:r w:rsidRPr="00FD1801">
              <w:rPr>
                <w:b/>
                <w:color w:val="000000"/>
              </w:rPr>
              <w:t>Automatická horizontálna rotácia v uhle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52A55C95" w14:textId="77777777" w:rsidR="00343D97" w:rsidRDefault="00343D97" w:rsidP="0049428C">
            <w:pPr>
              <w:spacing w:after="0"/>
            </w:pPr>
            <w:r w:rsidRPr="00FD1801">
              <w:t>90°</w:t>
            </w:r>
            <w:r>
              <w:t xml:space="preserve"> (+-5%)</w:t>
            </w:r>
          </w:p>
        </w:tc>
        <w:tc>
          <w:tcPr>
            <w:tcW w:w="2913" w:type="dxa"/>
            <w:tcBorders>
              <w:top w:val="single" w:sz="4" w:space="0" w:color="auto"/>
              <w:left w:val="nil"/>
              <w:bottom w:val="single" w:sz="4" w:space="0" w:color="auto"/>
              <w:right w:val="single" w:sz="4" w:space="0" w:color="auto"/>
            </w:tcBorders>
            <w:vAlign w:val="center"/>
          </w:tcPr>
          <w:p w14:paraId="2CDDA8A8"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BF76B" w14:textId="77777777" w:rsidR="00343D97" w:rsidRPr="004A241C" w:rsidRDefault="00343D97" w:rsidP="0049428C">
            <w:pPr>
              <w:spacing w:after="0"/>
              <w:jc w:val="center"/>
              <w:rPr>
                <w:color w:val="000000"/>
              </w:rPr>
            </w:pPr>
            <w:r w:rsidRPr="004A241C">
              <w:rPr>
                <w:color w:val="000000"/>
              </w:rPr>
              <w:t>N/A</w:t>
            </w:r>
          </w:p>
        </w:tc>
      </w:tr>
      <w:tr w:rsidR="00343D97" w:rsidRPr="004A241C" w14:paraId="16A77B6C"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4A0652F" w14:textId="77777777" w:rsidR="00343D97" w:rsidRPr="00FD1801" w:rsidRDefault="00343D97" w:rsidP="0049428C">
            <w:pPr>
              <w:spacing w:after="0"/>
              <w:rPr>
                <w:b/>
                <w:color w:val="000000"/>
              </w:rPr>
            </w:pPr>
            <w:r>
              <w:rPr>
                <w:b/>
                <w:color w:val="000000"/>
              </w:rPr>
              <w:t xml:space="preserve">Krížová základňa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856AE7D" w14:textId="77777777" w:rsidR="00343D97" w:rsidRPr="00FD1801" w:rsidRDefault="00343D97" w:rsidP="0049428C">
            <w:pPr>
              <w:spacing w:after="0"/>
            </w:pPr>
            <w:r>
              <w:t xml:space="preserve">min. 50 cm </w:t>
            </w:r>
          </w:p>
        </w:tc>
        <w:tc>
          <w:tcPr>
            <w:tcW w:w="2913" w:type="dxa"/>
            <w:tcBorders>
              <w:top w:val="single" w:sz="4" w:space="0" w:color="auto"/>
              <w:left w:val="nil"/>
              <w:bottom w:val="single" w:sz="4" w:space="0" w:color="auto"/>
              <w:right w:val="single" w:sz="4" w:space="0" w:color="auto"/>
            </w:tcBorders>
            <w:vAlign w:val="center"/>
          </w:tcPr>
          <w:p w14:paraId="3070D943" w14:textId="77777777" w:rsidR="00343D97" w:rsidRPr="004A241C" w:rsidRDefault="00343D97" w:rsidP="0049428C">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44BAFE3" w14:textId="77777777" w:rsidR="00343D97" w:rsidRPr="004A241C" w:rsidRDefault="00343D97" w:rsidP="0049428C">
            <w:pPr>
              <w:spacing w:after="0"/>
              <w:jc w:val="center"/>
              <w:rPr>
                <w:color w:val="000000"/>
              </w:rPr>
            </w:pPr>
            <w:r w:rsidRPr="004A241C">
              <w:rPr>
                <w:color w:val="000000"/>
              </w:rPr>
              <w:t>N/A</w:t>
            </w:r>
          </w:p>
        </w:tc>
      </w:tr>
      <w:tr w:rsidR="00343D97" w:rsidRPr="004A241C" w14:paraId="59CAF931"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369DB3" w14:textId="77777777" w:rsidR="00343D97" w:rsidRPr="004A241C" w:rsidRDefault="00343D97" w:rsidP="0049428C">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4CB018" w14:textId="77777777" w:rsidR="00343D97" w:rsidRPr="004A241C" w:rsidRDefault="00343D97" w:rsidP="0049428C">
            <w:pPr>
              <w:spacing w:after="0"/>
              <w:rPr>
                <w:color w:val="000000" w:themeColor="text1"/>
              </w:rPr>
            </w:pPr>
            <w:r w:rsidRPr="00554E2D">
              <w:rPr>
                <w:color w:val="000000" w:themeColor="text1"/>
              </w:rPr>
              <w:t>Predná a zadná kovová ochranná mriežka</w:t>
            </w:r>
            <w:r w:rsidRPr="000657E2">
              <w:rPr>
                <w:color w:val="000000" w:themeColor="text1"/>
              </w:rPr>
              <w:t xml:space="preserve"> Nastaviteľný uhol sklonu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0C8147" w14:textId="77777777" w:rsidR="00343D97" w:rsidRPr="004A241C" w:rsidRDefault="00343D97" w:rsidP="0049428C">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3C864AD" w14:textId="77777777" w:rsidR="00343D97" w:rsidRPr="004A241C" w:rsidRDefault="00343D97" w:rsidP="0049428C">
            <w:pPr>
              <w:spacing w:after="0"/>
              <w:jc w:val="center"/>
              <w:rPr>
                <w:color w:val="000000"/>
              </w:rPr>
            </w:pPr>
            <w:r w:rsidRPr="004A241C">
              <w:rPr>
                <w:i/>
                <w:color w:val="FF0000"/>
              </w:rPr>
              <w:t>(doplní uchádzač)</w:t>
            </w:r>
          </w:p>
        </w:tc>
      </w:tr>
      <w:tr w:rsidR="00343D97" w:rsidRPr="004A241C" w14:paraId="40CE3667" w14:textId="77777777" w:rsidTr="008B0119">
        <w:trPr>
          <w:trHeight w:val="129"/>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C6BD6B" w14:textId="77777777" w:rsidR="00343D97" w:rsidRPr="004A241C" w:rsidRDefault="00343D97" w:rsidP="0049428C">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5D8BF0" w14:textId="77777777" w:rsidR="00343D97" w:rsidRPr="004A241C" w:rsidRDefault="00343D97" w:rsidP="0049428C">
            <w:pPr>
              <w:spacing w:after="0"/>
              <w:jc w:val="center"/>
              <w:rPr>
                <w:b/>
                <w:color w:val="000000"/>
                <w:highlight w:val="yellow"/>
              </w:rPr>
            </w:pPr>
            <w:r w:rsidRPr="004A241C">
              <w:rPr>
                <w:i/>
                <w:color w:val="FF0000"/>
              </w:rPr>
              <w:t>(doplní uchádzač)</w:t>
            </w:r>
          </w:p>
        </w:tc>
      </w:tr>
      <w:tr w:rsidR="00343D97" w:rsidRPr="004A241C" w14:paraId="2A8C1E64" w14:textId="77777777" w:rsidTr="008B0119">
        <w:trPr>
          <w:trHeight w:val="13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09DA72" w14:textId="77777777" w:rsidR="00343D97" w:rsidRPr="004A241C" w:rsidRDefault="00343D97" w:rsidP="0049428C">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F0E16C4" w14:textId="77777777" w:rsidR="00343D97" w:rsidRPr="004A241C" w:rsidRDefault="00343D97" w:rsidP="0049428C">
            <w:pPr>
              <w:spacing w:after="0"/>
              <w:jc w:val="center"/>
              <w:rPr>
                <w:b/>
                <w:color w:val="000000"/>
                <w:highlight w:val="yellow"/>
              </w:rPr>
            </w:pPr>
            <w:r w:rsidRPr="004A241C">
              <w:rPr>
                <w:i/>
                <w:color w:val="FF0000"/>
              </w:rPr>
              <w:t>(doplní uchádzač)</w:t>
            </w:r>
          </w:p>
        </w:tc>
      </w:tr>
    </w:tbl>
    <w:p w14:paraId="5C76BD37"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F49658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245CD7B"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E8D41A" w14:textId="77777777" w:rsidR="00343D97" w:rsidRPr="004A241C" w:rsidRDefault="00343D97" w:rsidP="003061F8">
            <w:pPr>
              <w:jc w:val="center"/>
              <w:rPr>
                <w:b/>
              </w:rPr>
            </w:pPr>
            <w:r w:rsidRPr="004A241C">
              <w:rPr>
                <w:b/>
              </w:rPr>
              <w:t>Vlastný návrh plnenia</w:t>
            </w:r>
          </w:p>
          <w:p w14:paraId="311DE348" w14:textId="77777777" w:rsidR="00343D97" w:rsidRPr="004A241C" w:rsidRDefault="00343D97" w:rsidP="003061F8">
            <w:pPr>
              <w:jc w:val="center"/>
              <w:rPr>
                <w:bCs/>
                <w:color w:val="000000"/>
              </w:rPr>
            </w:pPr>
            <w:r w:rsidRPr="004A241C">
              <w:rPr>
                <w:bCs/>
                <w:color w:val="000000"/>
              </w:rPr>
              <w:t>(doplní uchádzač)</w:t>
            </w:r>
          </w:p>
          <w:p w14:paraId="62A501F8"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ADCE1A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71A56EF" w14:textId="7738EB81" w:rsidR="00343D97" w:rsidRPr="00A9405B" w:rsidRDefault="00343D97" w:rsidP="003061F8">
            <w:pPr>
              <w:rPr>
                <w:b/>
                <w:bCs/>
                <w:color w:val="000000"/>
              </w:rPr>
            </w:pPr>
            <w:r w:rsidRPr="004A241C">
              <w:rPr>
                <w:b/>
                <w:bCs/>
                <w:color w:val="000000"/>
              </w:rPr>
              <w:t xml:space="preserve">Položka č. </w:t>
            </w:r>
            <w:r>
              <w:rPr>
                <w:b/>
                <w:bCs/>
                <w:color w:val="000000"/>
              </w:rPr>
              <w:t>19</w:t>
            </w:r>
            <w:r w:rsidRPr="004A241C">
              <w:rPr>
                <w:b/>
                <w:bCs/>
                <w:color w:val="000000"/>
              </w:rPr>
              <w:t xml:space="preserve"> – </w:t>
            </w:r>
            <w:r>
              <w:rPr>
                <w:b/>
                <w:bCs/>
                <w:color w:val="000000"/>
              </w:rPr>
              <w:t xml:space="preserve">Stolový ventilátor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885D495"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139361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BB4FE08" w14:textId="77777777" w:rsidTr="003061F8">
        <w:trPr>
          <w:trHeight w:val="12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C9A09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0223C1A" w14:textId="77777777" w:rsidR="00343D97" w:rsidRPr="004A241C" w:rsidRDefault="00343D97" w:rsidP="003061F8">
            <w:pPr>
              <w:rPr>
                <w:b/>
                <w:color w:val="000000"/>
              </w:rPr>
            </w:pPr>
            <w:r w:rsidRPr="00271382">
              <w:rPr>
                <w:b/>
                <w:color w:val="000000"/>
              </w:rPr>
              <w:t>4</w:t>
            </w:r>
            <w:r>
              <w:rPr>
                <w:b/>
                <w:color w:val="000000"/>
              </w:rPr>
              <w:t>30</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C6863A7"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BC3A59B" w14:textId="77777777" w:rsidR="00343D97" w:rsidRPr="004A241C" w:rsidRDefault="00343D97" w:rsidP="003061F8">
            <w:pPr>
              <w:jc w:val="center"/>
              <w:rPr>
                <w:b/>
                <w:bCs/>
                <w:color w:val="000000"/>
                <w:highlight w:val="yellow"/>
              </w:rPr>
            </w:pPr>
          </w:p>
        </w:tc>
      </w:tr>
      <w:tr w:rsidR="00343D97" w:rsidRPr="004A241C" w14:paraId="5B9ACD12"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240C4" w14:textId="77777777" w:rsidR="00343D97" w:rsidRDefault="00343D97" w:rsidP="00CE7CC5">
            <w:pPr>
              <w:spacing w:after="0"/>
              <w:rPr>
                <w:b/>
              </w:rPr>
            </w:pPr>
            <w:r w:rsidRPr="004A241C">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4FB5A1A" w14:textId="77777777" w:rsidR="00343D97" w:rsidRPr="004A241C" w:rsidRDefault="00343D97" w:rsidP="00CE7CC5">
            <w:pPr>
              <w:spacing w:after="0"/>
              <w:rPr>
                <w:color w:val="000000"/>
              </w:rPr>
            </w:pPr>
            <w:r w:rsidRPr="004A241C">
              <w:rPr>
                <w:color w:val="000000"/>
              </w:rPr>
              <w:t xml:space="preserve">min. </w:t>
            </w:r>
            <w:r>
              <w:rPr>
                <w:color w:val="000000"/>
              </w:rPr>
              <w:t>3</w:t>
            </w:r>
            <w:r w:rsidRPr="004A241C">
              <w:rPr>
                <w:color w:val="000000"/>
              </w:rPr>
              <w:t>0W</w:t>
            </w:r>
          </w:p>
        </w:tc>
        <w:tc>
          <w:tcPr>
            <w:tcW w:w="2913" w:type="dxa"/>
            <w:tcBorders>
              <w:top w:val="single" w:sz="4" w:space="0" w:color="auto"/>
              <w:left w:val="nil"/>
              <w:bottom w:val="single" w:sz="4" w:space="0" w:color="auto"/>
              <w:right w:val="single" w:sz="4" w:space="0" w:color="auto"/>
            </w:tcBorders>
            <w:vAlign w:val="center"/>
          </w:tcPr>
          <w:p w14:paraId="39BC4215"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63FE0AC" w14:textId="77777777" w:rsidR="00343D97" w:rsidRPr="004A241C" w:rsidRDefault="00343D97" w:rsidP="00CE7CC5">
            <w:pPr>
              <w:spacing w:after="0"/>
              <w:jc w:val="center"/>
              <w:rPr>
                <w:color w:val="000000"/>
              </w:rPr>
            </w:pPr>
            <w:r w:rsidRPr="004A241C">
              <w:rPr>
                <w:color w:val="000000"/>
              </w:rPr>
              <w:t>N/A</w:t>
            </w:r>
          </w:p>
        </w:tc>
      </w:tr>
      <w:tr w:rsidR="00343D97" w:rsidRPr="004A241C" w14:paraId="5A4771D6"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BA1A48" w14:textId="77777777" w:rsidR="00343D97" w:rsidRPr="004A241C" w:rsidRDefault="00343D97" w:rsidP="00CE7CC5">
            <w:pPr>
              <w:spacing w:after="0"/>
              <w:rPr>
                <w:b/>
                <w:bCs/>
                <w:color w:val="000000"/>
              </w:rPr>
            </w:pPr>
            <w:r>
              <w:rPr>
                <w:b/>
              </w:rPr>
              <w:t>Priemer lopatiek</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8F27D3" w14:textId="77777777" w:rsidR="00343D97" w:rsidRPr="004A241C" w:rsidRDefault="00343D97" w:rsidP="00CE7CC5">
            <w:pPr>
              <w:spacing w:after="0"/>
              <w:rPr>
                <w:color w:val="000000"/>
              </w:rPr>
            </w:pPr>
            <w:r w:rsidRPr="004A241C">
              <w:rPr>
                <w:color w:val="000000"/>
              </w:rPr>
              <w:t xml:space="preserve">min. </w:t>
            </w:r>
            <w:r>
              <w:rPr>
                <w:color w:val="000000"/>
              </w:rPr>
              <w:t>30 cm</w:t>
            </w:r>
          </w:p>
        </w:tc>
        <w:tc>
          <w:tcPr>
            <w:tcW w:w="2913" w:type="dxa"/>
            <w:tcBorders>
              <w:top w:val="single" w:sz="4" w:space="0" w:color="auto"/>
              <w:left w:val="nil"/>
              <w:bottom w:val="single" w:sz="4" w:space="0" w:color="auto"/>
              <w:right w:val="single" w:sz="4" w:space="0" w:color="auto"/>
            </w:tcBorders>
            <w:vAlign w:val="center"/>
          </w:tcPr>
          <w:p w14:paraId="10F7CA8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218712" w14:textId="77777777" w:rsidR="00343D97" w:rsidRPr="004A241C" w:rsidRDefault="00343D97" w:rsidP="00CE7CC5">
            <w:pPr>
              <w:spacing w:after="0"/>
              <w:jc w:val="center"/>
              <w:rPr>
                <w:color w:val="000000"/>
              </w:rPr>
            </w:pPr>
            <w:r w:rsidRPr="004A241C">
              <w:rPr>
                <w:color w:val="000000"/>
              </w:rPr>
              <w:t>N/A</w:t>
            </w:r>
          </w:p>
        </w:tc>
      </w:tr>
      <w:tr w:rsidR="00343D97" w:rsidRPr="004A241C" w14:paraId="5D0DDDF9" w14:textId="77777777" w:rsidTr="008B0119">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1E716B5" w14:textId="77777777" w:rsidR="00343D97" w:rsidRPr="004A241C" w:rsidRDefault="00343D97" w:rsidP="00CE7CC5">
            <w:pPr>
              <w:spacing w:after="0"/>
              <w:rPr>
                <w:b/>
                <w:bCs/>
                <w:color w:val="000000"/>
                <w:highlight w:val="yellow"/>
              </w:rPr>
            </w:pPr>
            <w:r>
              <w:rPr>
                <w:b/>
              </w:rPr>
              <w:t>Rýchlosti</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195EC9D0" w14:textId="77777777" w:rsidR="00343D97" w:rsidRPr="004A241C" w:rsidRDefault="00343D97" w:rsidP="00CE7CC5">
            <w:pPr>
              <w:spacing w:after="0"/>
              <w:rPr>
                <w:bCs/>
                <w:color w:val="000000"/>
                <w:highlight w:val="yellow"/>
              </w:rPr>
            </w:pPr>
            <w:r>
              <w:rPr>
                <w:bCs/>
              </w:rPr>
              <w:t>min 3</w:t>
            </w:r>
          </w:p>
        </w:tc>
        <w:tc>
          <w:tcPr>
            <w:tcW w:w="2913" w:type="dxa"/>
            <w:tcBorders>
              <w:top w:val="single" w:sz="4" w:space="0" w:color="auto"/>
              <w:left w:val="nil"/>
              <w:bottom w:val="single" w:sz="4" w:space="0" w:color="auto"/>
              <w:right w:val="single" w:sz="4" w:space="0" w:color="auto"/>
            </w:tcBorders>
            <w:vAlign w:val="center"/>
          </w:tcPr>
          <w:p w14:paraId="647102E9"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E898706"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503B87BE"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098FC4" w14:textId="77777777" w:rsidR="00343D97" w:rsidRDefault="00343D97" w:rsidP="00CE7CC5">
            <w:pPr>
              <w:spacing w:after="0"/>
              <w:rPr>
                <w:b/>
                <w:color w:val="000000" w:themeColor="text1"/>
              </w:rPr>
            </w:pPr>
            <w:r w:rsidRPr="00FD1801">
              <w:rPr>
                <w:b/>
                <w:color w:val="000000"/>
              </w:rPr>
              <w:t>Automatická horizontálna rotácia v uhle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DD4B24" w14:textId="77777777" w:rsidR="00343D97" w:rsidRPr="00554E2D" w:rsidRDefault="00343D97" w:rsidP="00CE7CC5">
            <w:pPr>
              <w:spacing w:after="0"/>
              <w:rPr>
                <w:color w:val="000000" w:themeColor="text1"/>
              </w:rPr>
            </w:pPr>
            <w:r w:rsidRPr="00FD1801">
              <w:t>90°</w:t>
            </w:r>
            <w:r>
              <w:t xml:space="preserve"> (+-5%)</w:t>
            </w:r>
          </w:p>
        </w:tc>
        <w:tc>
          <w:tcPr>
            <w:tcW w:w="2913" w:type="dxa"/>
            <w:tcBorders>
              <w:top w:val="single" w:sz="4" w:space="0" w:color="auto"/>
              <w:left w:val="single" w:sz="4" w:space="0" w:color="auto"/>
              <w:bottom w:val="single" w:sz="4" w:space="0" w:color="auto"/>
              <w:right w:val="single" w:sz="4" w:space="0" w:color="auto"/>
            </w:tcBorders>
            <w:vAlign w:val="center"/>
          </w:tcPr>
          <w:p w14:paraId="41985E26"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0A8E1" w14:textId="77777777" w:rsidR="00343D97" w:rsidRPr="004A241C" w:rsidRDefault="00343D97" w:rsidP="00CE7CC5">
            <w:pPr>
              <w:spacing w:after="0"/>
              <w:jc w:val="center"/>
              <w:rPr>
                <w:i/>
                <w:color w:val="FF0000"/>
              </w:rPr>
            </w:pPr>
            <w:r w:rsidRPr="004A241C">
              <w:rPr>
                <w:color w:val="000000"/>
              </w:rPr>
              <w:t>N/A</w:t>
            </w:r>
          </w:p>
        </w:tc>
      </w:tr>
      <w:tr w:rsidR="00343D97" w:rsidRPr="004A241C" w14:paraId="3B0982CF" w14:textId="77777777" w:rsidTr="008B0119">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D37338"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F7F419" w14:textId="77777777" w:rsidR="00343D97" w:rsidRPr="00554E2D" w:rsidRDefault="00343D97" w:rsidP="00CE7CC5">
            <w:pPr>
              <w:spacing w:after="0"/>
              <w:rPr>
                <w:color w:val="000000" w:themeColor="text1"/>
              </w:rPr>
            </w:pPr>
            <w:r w:rsidRPr="00554E2D">
              <w:rPr>
                <w:color w:val="000000" w:themeColor="text1"/>
              </w:rPr>
              <w:t>Nastaviteľný uhol sklonu</w:t>
            </w:r>
          </w:p>
          <w:p w14:paraId="6B5C4B3B" w14:textId="77777777" w:rsidR="00343D97" w:rsidRPr="004A241C" w:rsidRDefault="00343D97" w:rsidP="00CE7CC5">
            <w:pPr>
              <w:spacing w:after="0"/>
              <w:rPr>
                <w:color w:val="000000" w:themeColor="text1"/>
              </w:rPr>
            </w:pPr>
            <w:r w:rsidRPr="00554E2D">
              <w:rPr>
                <w:color w:val="000000" w:themeColor="text1"/>
              </w:rPr>
              <w:t>Predná a zadná kovová ochranná mriežka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BF02B4"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0D79F5E"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2B0CF050" w14:textId="77777777" w:rsidTr="008B0119">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EC18BC"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7DE6D2"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4C1E100B" w14:textId="77777777" w:rsidTr="008B0119">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C07BA"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713C2C"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385A485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B642D3E"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A962358"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CD6DCD4" w14:textId="77777777" w:rsidR="00343D97" w:rsidRPr="004A241C" w:rsidRDefault="00343D97" w:rsidP="003061F8">
            <w:pPr>
              <w:jc w:val="center"/>
              <w:rPr>
                <w:b/>
              </w:rPr>
            </w:pPr>
            <w:r w:rsidRPr="004A241C">
              <w:rPr>
                <w:b/>
              </w:rPr>
              <w:t>Vlastný návrh plnenia</w:t>
            </w:r>
          </w:p>
          <w:p w14:paraId="09E2A695" w14:textId="77777777" w:rsidR="00343D97" w:rsidRPr="004A241C" w:rsidRDefault="00343D97" w:rsidP="003061F8">
            <w:pPr>
              <w:jc w:val="center"/>
              <w:rPr>
                <w:bCs/>
                <w:color w:val="000000"/>
              </w:rPr>
            </w:pPr>
            <w:r w:rsidRPr="004A241C">
              <w:rPr>
                <w:bCs/>
                <w:color w:val="000000"/>
              </w:rPr>
              <w:t>(doplní uchádzač)</w:t>
            </w:r>
          </w:p>
          <w:p w14:paraId="571D5574"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728A7D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C95F39" w14:textId="474CF1B3" w:rsidR="00343D97" w:rsidRPr="00A9405B" w:rsidRDefault="00343D97" w:rsidP="003061F8">
            <w:pPr>
              <w:rPr>
                <w:b/>
                <w:bCs/>
                <w:color w:val="000000"/>
              </w:rPr>
            </w:pPr>
            <w:r w:rsidRPr="004A241C">
              <w:rPr>
                <w:b/>
                <w:bCs/>
                <w:color w:val="000000"/>
              </w:rPr>
              <w:t xml:space="preserve">Položka č. </w:t>
            </w:r>
            <w:r>
              <w:rPr>
                <w:b/>
                <w:bCs/>
                <w:color w:val="000000"/>
              </w:rPr>
              <w:t>20</w:t>
            </w:r>
            <w:r w:rsidRPr="004A241C">
              <w:rPr>
                <w:b/>
                <w:bCs/>
                <w:color w:val="000000"/>
              </w:rPr>
              <w:t xml:space="preserve"> – </w:t>
            </w:r>
            <w:r w:rsidRPr="004043A5">
              <w:rPr>
                <w:b/>
                <w:bCs/>
                <w:color w:val="000000"/>
              </w:rPr>
              <w:t xml:space="preserve">Teplovzdušný </w:t>
            </w:r>
            <w:proofErr w:type="spellStart"/>
            <w:r w:rsidRPr="004043A5">
              <w:rPr>
                <w:b/>
                <w:bCs/>
                <w:color w:val="000000"/>
              </w:rPr>
              <w:t>konvektor</w:t>
            </w:r>
            <w:proofErr w:type="spellEnd"/>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856E0A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7F5436F"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E33AF8"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BC4EA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23460C" w14:textId="77777777" w:rsidR="00343D97" w:rsidRPr="004A241C" w:rsidRDefault="00343D97" w:rsidP="003061F8">
            <w:pPr>
              <w:rPr>
                <w:b/>
                <w:color w:val="000000"/>
              </w:rPr>
            </w:pPr>
            <w:r>
              <w:rPr>
                <w:b/>
                <w:color w:val="000000"/>
              </w:rPr>
              <w:t>215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043163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8B856B5" w14:textId="77777777" w:rsidR="00343D97" w:rsidRPr="004A241C" w:rsidRDefault="00343D97" w:rsidP="003061F8">
            <w:pPr>
              <w:jc w:val="center"/>
              <w:rPr>
                <w:b/>
                <w:bCs/>
                <w:color w:val="000000"/>
                <w:highlight w:val="yellow"/>
              </w:rPr>
            </w:pPr>
          </w:p>
        </w:tc>
      </w:tr>
      <w:tr w:rsidR="00343D97" w:rsidRPr="004A241C" w14:paraId="51D3CF83"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9EE12" w14:textId="77777777" w:rsidR="00343D97" w:rsidRDefault="00343D97" w:rsidP="00CE7CC5">
            <w:pPr>
              <w:spacing w:after="0"/>
              <w:rPr>
                <w:b/>
              </w:rPr>
            </w:pPr>
            <w:r>
              <w:rPr>
                <w:b/>
              </w:rPr>
              <w:t>Výkon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0F084C" w14:textId="77777777" w:rsidR="00343D97" w:rsidRPr="004A241C" w:rsidRDefault="00343D97" w:rsidP="00CE7CC5">
            <w:pPr>
              <w:spacing w:after="0"/>
              <w:rPr>
                <w:color w:val="000000"/>
              </w:rPr>
            </w:pPr>
            <w:r>
              <w:rPr>
                <w:color w:val="000000"/>
              </w:rPr>
              <w:t>min. 2kW</w:t>
            </w:r>
          </w:p>
        </w:tc>
        <w:tc>
          <w:tcPr>
            <w:tcW w:w="2913" w:type="dxa"/>
            <w:tcBorders>
              <w:top w:val="single" w:sz="4" w:space="0" w:color="auto"/>
              <w:left w:val="nil"/>
              <w:bottom w:val="single" w:sz="4" w:space="0" w:color="auto"/>
              <w:right w:val="single" w:sz="4" w:space="0" w:color="auto"/>
            </w:tcBorders>
            <w:vAlign w:val="center"/>
          </w:tcPr>
          <w:p w14:paraId="3EBE2AB2"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78B566" w14:textId="77777777" w:rsidR="00343D97" w:rsidRPr="004A241C" w:rsidRDefault="00343D97" w:rsidP="00CE7CC5">
            <w:pPr>
              <w:spacing w:after="0"/>
              <w:jc w:val="center"/>
              <w:rPr>
                <w:color w:val="000000"/>
              </w:rPr>
            </w:pPr>
            <w:r w:rsidRPr="004A241C">
              <w:rPr>
                <w:color w:val="000000"/>
              </w:rPr>
              <w:t>N/A</w:t>
            </w:r>
          </w:p>
        </w:tc>
      </w:tr>
      <w:tr w:rsidR="00343D97" w:rsidRPr="004A241C" w14:paraId="57E1057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CCBD0A" w14:textId="77777777" w:rsidR="00343D97" w:rsidRPr="004A241C" w:rsidRDefault="00343D97" w:rsidP="00CE7CC5">
            <w:pPr>
              <w:spacing w:after="0"/>
              <w:rPr>
                <w:b/>
                <w:bCs/>
                <w:color w:val="000000"/>
              </w:rPr>
            </w:pPr>
            <w:r>
              <w:rPr>
                <w:b/>
              </w:rPr>
              <w:t>Regulácia výkonu</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D0A6A" w14:textId="77777777" w:rsidR="00343D97" w:rsidRPr="004A241C" w:rsidRDefault="00343D97" w:rsidP="00CE7CC5">
            <w:pPr>
              <w:spacing w:after="0"/>
              <w:rPr>
                <w:color w:val="000000"/>
              </w:rPr>
            </w:pPr>
            <w:r w:rsidRPr="004A241C">
              <w:rPr>
                <w:color w:val="000000"/>
              </w:rPr>
              <w:t xml:space="preserve">min. </w:t>
            </w:r>
            <w:r>
              <w:rPr>
                <w:color w:val="000000"/>
              </w:rPr>
              <w:t xml:space="preserve">2 </w:t>
            </w:r>
            <w:r w:rsidRPr="00242339">
              <w:rPr>
                <w:color w:val="000000"/>
              </w:rPr>
              <w:t>stupňová regulácia výkonu</w:t>
            </w:r>
          </w:p>
        </w:tc>
        <w:tc>
          <w:tcPr>
            <w:tcW w:w="2913" w:type="dxa"/>
            <w:tcBorders>
              <w:top w:val="single" w:sz="4" w:space="0" w:color="auto"/>
              <w:left w:val="nil"/>
              <w:bottom w:val="single" w:sz="4" w:space="0" w:color="auto"/>
              <w:right w:val="single" w:sz="4" w:space="0" w:color="auto"/>
            </w:tcBorders>
            <w:vAlign w:val="center"/>
          </w:tcPr>
          <w:p w14:paraId="0A055FED"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B3DAB4B" w14:textId="77777777" w:rsidR="00343D97" w:rsidRPr="004A241C" w:rsidRDefault="00343D97" w:rsidP="00CE7CC5">
            <w:pPr>
              <w:spacing w:after="0"/>
              <w:jc w:val="center"/>
              <w:rPr>
                <w:color w:val="000000"/>
              </w:rPr>
            </w:pPr>
            <w:r w:rsidRPr="004A241C">
              <w:rPr>
                <w:color w:val="000000"/>
              </w:rPr>
              <w:t>N/A</w:t>
            </w:r>
          </w:p>
        </w:tc>
      </w:tr>
      <w:tr w:rsidR="00343D97" w:rsidRPr="004A241C" w14:paraId="56960C26"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2F98"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7DCF1B" w14:textId="77777777" w:rsidR="00343D97" w:rsidRDefault="00343D97" w:rsidP="00CE7CC5">
            <w:pPr>
              <w:spacing w:after="0"/>
              <w:rPr>
                <w:color w:val="000000" w:themeColor="text1"/>
              </w:rPr>
            </w:pPr>
            <w:r w:rsidRPr="00C47D56">
              <w:rPr>
                <w:color w:val="000000" w:themeColor="text1"/>
              </w:rPr>
              <w:t>Plynule regulovateľný termostat</w:t>
            </w:r>
          </w:p>
          <w:p w14:paraId="3F7F266F" w14:textId="77777777" w:rsidR="00343D97" w:rsidRPr="004A241C" w:rsidRDefault="00343D97" w:rsidP="00CE7CC5">
            <w:pPr>
              <w:spacing w:after="0"/>
              <w:rPr>
                <w:color w:val="000000" w:themeColor="text1"/>
              </w:rPr>
            </w:pPr>
            <w:r w:rsidRPr="00542C9F">
              <w:rPr>
                <w:color w:val="000000" w:themeColor="text1"/>
              </w:rPr>
              <w:lastRenderedPageBreak/>
              <w:t>Voľne stojaci</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2522F" w14:textId="77777777" w:rsidR="00343D97" w:rsidRPr="004A241C" w:rsidRDefault="00343D97" w:rsidP="00CE7CC5">
            <w:pPr>
              <w:spacing w:after="0"/>
              <w:jc w:val="center"/>
              <w:rPr>
                <w:color w:val="000000"/>
                <w:highlight w:val="yellow"/>
              </w:rPr>
            </w:pPr>
            <w:r w:rsidRPr="004A241C">
              <w:rPr>
                <w:color w:val="000000"/>
              </w:rPr>
              <w:lastRenderedPageBreak/>
              <w:t>N/A</w:t>
            </w:r>
          </w:p>
        </w:tc>
        <w:tc>
          <w:tcPr>
            <w:tcW w:w="1404" w:type="dxa"/>
            <w:tcBorders>
              <w:top w:val="single" w:sz="4" w:space="0" w:color="auto"/>
              <w:left w:val="single" w:sz="4" w:space="0" w:color="auto"/>
              <w:bottom w:val="single" w:sz="4" w:space="0" w:color="auto"/>
              <w:right w:val="single" w:sz="4" w:space="0" w:color="auto"/>
            </w:tcBorders>
            <w:vAlign w:val="center"/>
          </w:tcPr>
          <w:p w14:paraId="6A479117"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37709F17"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5D041E" w14:textId="77777777" w:rsidR="00343D97" w:rsidRDefault="00343D97" w:rsidP="00CE7CC5">
            <w:pPr>
              <w:spacing w:after="0"/>
              <w:rPr>
                <w:b/>
                <w:color w:val="000000" w:themeColor="text1"/>
              </w:rPr>
            </w:pPr>
            <w:r>
              <w:rPr>
                <w:b/>
                <w:color w:val="000000" w:themeColor="text1"/>
              </w:rPr>
              <w:t>Rozmer</w:t>
            </w:r>
          </w:p>
          <w:p w14:paraId="6C73C578" w14:textId="77777777" w:rsidR="00343D97" w:rsidRDefault="00343D97" w:rsidP="00CE7CC5">
            <w:pPr>
              <w:spacing w:after="0"/>
              <w:rPr>
                <w:b/>
                <w:color w:val="000000" w:themeColor="text1"/>
              </w:rPr>
            </w:pPr>
            <w:r>
              <w:rPr>
                <w:b/>
                <w:color w:val="000000" w:themeColor="text1"/>
              </w:rPr>
              <w:t xml:space="preserve">(Výška x Šírka x Hĺbka) </w:t>
            </w:r>
            <w:r w:rsidRPr="004A241C">
              <w:rPr>
                <w:b/>
                <w:color w:val="000000" w:themeColor="text1"/>
              </w:rPr>
              <w:t xml:space="preserve">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6B6CE1" w14:textId="77777777" w:rsidR="00343D97" w:rsidRPr="00551E56" w:rsidRDefault="00343D97" w:rsidP="00CE7CC5">
            <w:pPr>
              <w:spacing w:after="0"/>
            </w:pPr>
            <w:r w:rsidRPr="00551E56">
              <w:t>Výška max. 30 cm</w:t>
            </w:r>
          </w:p>
          <w:p w14:paraId="243CB6F3" w14:textId="77777777" w:rsidR="00343D97" w:rsidRPr="00551E56" w:rsidRDefault="00343D97" w:rsidP="00CE7CC5">
            <w:pPr>
              <w:spacing w:after="0"/>
            </w:pPr>
            <w:r w:rsidRPr="00551E56">
              <w:t>Šírka max. 15 cm</w:t>
            </w:r>
          </w:p>
          <w:p w14:paraId="48435F7E" w14:textId="77777777" w:rsidR="00343D97" w:rsidRPr="00551E56" w:rsidRDefault="00343D97" w:rsidP="00CE7CC5">
            <w:pPr>
              <w:spacing w:after="0"/>
              <w:rPr>
                <w:color w:val="FF0000"/>
              </w:rPr>
            </w:pPr>
            <w:r w:rsidRPr="00551E56">
              <w:t>Hĺbka max. 25 cm</w:t>
            </w:r>
          </w:p>
        </w:tc>
        <w:tc>
          <w:tcPr>
            <w:tcW w:w="2913" w:type="dxa"/>
            <w:tcBorders>
              <w:top w:val="single" w:sz="4" w:space="0" w:color="auto"/>
              <w:left w:val="single" w:sz="4" w:space="0" w:color="auto"/>
              <w:bottom w:val="single" w:sz="4" w:space="0" w:color="auto"/>
              <w:right w:val="single" w:sz="4" w:space="0" w:color="auto"/>
            </w:tcBorders>
            <w:vAlign w:val="center"/>
          </w:tcPr>
          <w:p w14:paraId="5BB34F18" w14:textId="77777777" w:rsidR="00343D97" w:rsidRPr="004A241C" w:rsidRDefault="00343D97" w:rsidP="00CE7CC5">
            <w:pPr>
              <w:spacing w:after="0"/>
              <w:jc w:val="center"/>
              <w:rPr>
                <w:color w:val="000000"/>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EE4242" w14:textId="77777777" w:rsidR="00343D97" w:rsidRPr="004A241C" w:rsidRDefault="00343D97" w:rsidP="00CE7CC5">
            <w:pPr>
              <w:spacing w:after="0"/>
              <w:jc w:val="center"/>
              <w:rPr>
                <w:i/>
                <w:color w:val="FF0000"/>
              </w:rPr>
            </w:pPr>
            <w:r w:rsidRPr="004A241C">
              <w:rPr>
                <w:color w:val="000000"/>
              </w:rPr>
              <w:t>N/A</w:t>
            </w:r>
          </w:p>
        </w:tc>
      </w:tr>
      <w:tr w:rsidR="00343D97" w:rsidRPr="004A241C" w14:paraId="07DFB7D9"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940946"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34AD0E"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115068E4"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CB76E"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335C843"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54D4AF4B"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594F9E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E55C07C"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C658FF" w14:textId="77777777" w:rsidR="00343D97" w:rsidRPr="004A241C" w:rsidRDefault="00343D97" w:rsidP="003061F8">
            <w:pPr>
              <w:jc w:val="center"/>
              <w:rPr>
                <w:b/>
              </w:rPr>
            </w:pPr>
            <w:r w:rsidRPr="004A241C">
              <w:rPr>
                <w:b/>
              </w:rPr>
              <w:t>Vlastný návrh plnenia</w:t>
            </w:r>
          </w:p>
          <w:p w14:paraId="66510387" w14:textId="77777777" w:rsidR="00343D97" w:rsidRPr="004A241C" w:rsidRDefault="00343D97" w:rsidP="003061F8">
            <w:pPr>
              <w:jc w:val="center"/>
              <w:rPr>
                <w:bCs/>
                <w:color w:val="000000"/>
              </w:rPr>
            </w:pPr>
            <w:r w:rsidRPr="004A241C">
              <w:rPr>
                <w:bCs/>
                <w:color w:val="000000"/>
              </w:rPr>
              <w:t>(doplní uchádzač)</w:t>
            </w:r>
          </w:p>
          <w:p w14:paraId="4D014A87"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B6F5A6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9ADC9F2" w14:textId="1538C1F0" w:rsidR="00343D97" w:rsidRPr="00A9405B" w:rsidRDefault="00343D97" w:rsidP="003061F8">
            <w:pPr>
              <w:rPr>
                <w:b/>
                <w:bCs/>
                <w:color w:val="000000"/>
              </w:rPr>
            </w:pPr>
            <w:r w:rsidRPr="004A241C">
              <w:rPr>
                <w:b/>
                <w:bCs/>
                <w:color w:val="000000"/>
              </w:rPr>
              <w:t xml:space="preserve">Položka č. </w:t>
            </w:r>
            <w:r>
              <w:rPr>
                <w:b/>
                <w:bCs/>
                <w:color w:val="000000"/>
              </w:rPr>
              <w:t>21</w:t>
            </w:r>
            <w:r w:rsidRPr="004A241C">
              <w:rPr>
                <w:b/>
                <w:bCs/>
                <w:color w:val="000000"/>
              </w:rPr>
              <w:t xml:space="preserve"> – </w:t>
            </w:r>
            <w:r w:rsidRPr="002569EF">
              <w:rPr>
                <w:b/>
                <w:bCs/>
                <w:color w:val="000000"/>
              </w:rPr>
              <w:t>Prenosná klimatizácia</w:t>
            </w:r>
            <w:r>
              <w:rPr>
                <w:b/>
                <w:bCs/>
                <w:color w:val="000000"/>
              </w:rPr>
              <w:t xml:space="preserve"> s kúrením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B292634"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4AB51D6"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C5AA8B3" w14:textId="77777777" w:rsidTr="003061F8">
        <w:trPr>
          <w:trHeight w:val="26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EB1AB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B6C083C" w14:textId="77777777" w:rsidR="00343D97" w:rsidRPr="004A241C" w:rsidRDefault="00343D97" w:rsidP="003061F8">
            <w:pPr>
              <w:rPr>
                <w:b/>
                <w:color w:val="000000"/>
              </w:rPr>
            </w:pPr>
            <w:r>
              <w:rPr>
                <w:b/>
                <w:color w:val="000000"/>
              </w:rPr>
              <w:t>185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A84E36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713C433" w14:textId="77777777" w:rsidR="00343D97" w:rsidRPr="004A241C" w:rsidRDefault="00343D97" w:rsidP="003061F8">
            <w:pPr>
              <w:jc w:val="center"/>
              <w:rPr>
                <w:b/>
                <w:bCs/>
                <w:color w:val="000000"/>
                <w:highlight w:val="yellow"/>
              </w:rPr>
            </w:pPr>
          </w:p>
        </w:tc>
      </w:tr>
      <w:tr w:rsidR="00343D97" w:rsidRPr="004A241C" w14:paraId="16AC671A"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06C281" w14:textId="77777777" w:rsidR="00343D97" w:rsidRPr="004A241C" w:rsidRDefault="00343D97" w:rsidP="00CE7CC5">
            <w:pPr>
              <w:spacing w:after="0"/>
              <w:rPr>
                <w:b/>
              </w:rPr>
            </w:pPr>
            <w:r>
              <w:rPr>
                <w:b/>
              </w:rPr>
              <w:t>Energetická trieda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760A2C9" w14:textId="77777777" w:rsidR="00343D97" w:rsidRPr="004A241C" w:rsidRDefault="00343D97" w:rsidP="00CE7CC5">
            <w:pPr>
              <w:spacing w:after="0"/>
              <w:rPr>
                <w:color w:val="000000"/>
              </w:rPr>
            </w:pPr>
            <w:r>
              <w:rPr>
                <w:color w:val="000000"/>
              </w:rPr>
              <w:t>min. A</w:t>
            </w:r>
          </w:p>
        </w:tc>
        <w:tc>
          <w:tcPr>
            <w:tcW w:w="2913" w:type="dxa"/>
            <w:tcBorders>
              <w:top w:val="single" w:sz="4" w:space="0" w:color="auto"/>
              <w:left w:val="nil"/>
              <w:bottom w:val="single" w:sz="4" w:space="0" w:color="auto"/>
              <w:right w:val="single" w:sz="4" w:space="0" w:color="auto"/>
            </w:tcBorders>
            <w:vAlign w:val="center"/>
          </w:tcPr>
          <w:p w14:paraId="4151BD4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D738D6" w14:textId="77777777" w:rsidR="00343D97" w:rsidRPr="004A241C" w:rsidRDefault="00343D97" w:rsidP="00CE7CC5">
            <w:pPr>
              <w:spacing w:after="0"/>
              <w:jc w:val="center"/>
              <w:rPr>
                <w:color w:val="000000"/>
              </w:rPr>
            </w:pPr>
            <w:r w:rsidRPr="004A241C">
              <w:rPr>
                <w:color w:val="000000"/>
              </w:rPr>
              <w:t>N/A</w:t>
            </w:r>
          </w:p>
        </w:tc>
      </w:tr>
      <w:tr w:rsidR="00343D97" w:rsidRPr="004A241C" w14:paraId="34B6AAF8" w14:textId="77777777" w:rsidTr="00AA2281">
        <w:trPr>
          <w:trHeight w:val="25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FBFF93" w14:textId="77777777" w:rsidR="00343D97" w:rsidRDefault="00343D97" w:rsidP="00CE7CC5">
            <w:pPr>
              <w:spacing w:after="0"/>
              <w:rPr>
                <w:b/>
              </w:rPr>
            </w:pPr>
            <w:r>
              <w:rPr>
                <w:b/>
              </w:rPr>
              <w:t>Výkon chladenia</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4888DE8" w14:textId="77777777" w:rsidR="00343D97" w:rsidRPr="00465943" w:rsidRDefault="00343D97" w:rsidP="00CE7CC5">
            <w:pPr>
              <w:spacing w:after="0"/>
              <w:rPr>
                <w:color w:val="000000"/>
              </w:rPr>
            </w:pPr>
            <w:r w:rsidRPr="00465943">
              <w:rPr>
                <w:color w:val="000000"/>
              </w:rPr>
              <w:t xml:space="preserve">min. </w:t>
            </w:r>
            <w:r>
              <w:rPr>
                <w:color w:val="000000"/>
              </w:rPr>
              <w:t>3</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15B8DF84"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638372" w14:textId="77777777" w:rsidR="00343D97" w:rsidRPr="004A241C" w:rsidRDefault="00343D97" w:rsidP="00CE7CC5">
            <w:pPr>
              <w:spacing w:after="0"/>
              <w:jc w:val="center"/>
              <w:rPr>
                <w:color w:val="000000"/>
              </w:rPr>
            </w:pPr>
            <w:r w:rsidRPr="004A241C">
              <w:rPr>
                <w:color w:val="000000"/>
              </w:rPr>
              <w:t>N/A</w:t>
            </w:r>
          </w:p>
        </w:tc>
      </w:tr>
      <w:tr w:rsidR="00343D97" w:rsidRPr="004A241C" w14:paraId="107BC29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EC9BDFD" w14:textId="77777777" w:rsidR="00343D97" w:rsidRDefault="00343D97" w:rsidP="00CE7CC5">
            <w:pPr>
              <w:spacing w:after="0"/>
              <w:rPr>
                <w:b/>
              </w:rPr>
            </w:pPr>
            <w:r>
              <w:rPr>
                <w:b/>
              </w:rPr>
              <w:t>Výkon kúrenia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C8A8134" w14:textId="77777777" w:rsidR="00343D97" w:rsidRPr="00BA2FF0" w:rsidRDefault="00343D97" w:rsidP="00CE7CC5">
            <w:pPr>
              <w:spacing w:after="0"/>
              <w:rPr>
                <w:bCs/>
              </w:rPr>
            </w:pPr>
            <w:r w:rsidRPr="00465943">
              <w:rPr>
                <w:color w:val="000000"/>
              </w:rPr>
              <w:t xml:space="preserve">min. </w:t>
            </w:r>
            <w:r>
              <w:rPr>
                <w:color w:val="000000"/>
              </w:rPr>
              <w:t>3</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688B901D"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49BD9" w14:textId="77777777" w:rsidR="00343D97" w:rsidRPr="004A241C" w:rsidRDefault="00343D97" w:rsidP="00CE7CC5">
            <w:pPr>
              <w:spacing w:after="0"/>
              <w:jc w:val="center"/>
              <w:rPr>
                <w:color w:val="000000"/>
              </w:rPr>
            </w:pPr>
            <w:r w:rsidRPr="004A241C">
              <w:rPr>
                <w:color w:val="000000"/>
              </w:rPr>
              <w:t>N/A</w:t>
            </w:r>
          </w:p>
        </w:tc>
      </w:tr>
      <w:tr w:rsidR="00343D97" w:rsidRPr="004A241C" w14:paraId="11C0F82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E46D12" w14:textId="77777777" w:rsidR="00343D97" w:rsidRPr="004A241C" w:rsidRDefault="00343D97" w:rsidP="00CE7CC5">
            <w:pPr>
              <w:spacing w:after="0"/>
              <w:rPr>
                <w:b/>
                <w:bCs/>
                <w:color w:val="000000"/>
                <w:highlight w:val="yellow"/>
              </w:rPr>
            </w:pPr>
            <w:r>
              <w:rPr>
                <w:b/>
              </w:rPr>
              <w:t>Hlučnosť</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4394C6B" w14:textId="77777777" w:rsidR="00343D97" w:rsidRPr="004A241C" w:rsidRDefault="00343D97" w:rsidP="00CE7CC5">
            <w:pPr>
              <w:spacing w:after="0"/>
              <w:rPr>
                <w:bCs/>
                <w:color w:val="000000"/>
                <w:highlight w:val="yellow"/>
              </w:rPr>
            </w:pPr>
            <w:r>
              <w:rPr>
                <w:bCs/>
              </w:rPr>
              <w:t>max. 70dB</w:t>
            </w:r>
          </w:p>
        </w:tc>
        <w:tc>
          <w:tcPr>
            <w:tcW w:w="2913" w:type="dxa"/>
            <w:tcBorders>
              <w:top w:val="single" w:sz="4" w:space="0" w:color="auto"/>
              <w:left w:val="nil"/>
              <w:bottom w:val="single" w:sz="4" w:space="0" w:color="auto"/>
              <w:right w:val="single" w:sz="4" w:space="0" w:color="auto"/>
            </w:tcBorders>
            <w:vAlign w:val="center"/>
          </w:tcPr>
          <w:p w14:paraId="15356889"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CF80412"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504DCB19"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FC2923" w14:textId="77777777" w:rsidR="00343D97" w:rsidRDefault="00343D97" w:rsidP="00CE7CC5">
            <w:pPr>
              <w:spacing w:after="0"/>
              <w:rPr>
                <w:b/>
                <w:color w:val="000000" w:themeColor="text1"/>
              </w:rPr>
            </w:pPr>
            <w:r>
              <w:rPr>
                <w:b/>
                <w:color w:val="000000" w:themeColor="text1"/>
              </w:rPr>
              <w:t>Prietok vzduchu</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C2F610" w14:textId="77777777" w:rsidR="00343D97" w:rsidRPr="00F16FAB" w:rsidRDefault="00343D97" w:rsidP="00CE7CC5">
            <w:pPr>
              <w:spacing w:after="0"/>
              <w:rPr>
                <w:color w:val="000000" w:themeColor="text1"/>
              </w:rPr>
            </w:pPr>
            <w:r>
              <w:rPr>
                <w:color w:val="000000" w:themeColor="text1"/>
              </w:rPr>
              <w:t>min. 400m3/h</w:t>
            </w:r>
          </w:p>
        </w:tc>
        <w:tc>
          <w:tcPr>
            <w:tcW w:w="2913" w:type="dxa"/>
            <w:tcBorders>
              <w:top w:val="single" w:sz="4" w:space="0" w:color="auto"/>
              <w:left w:val="single" w:sz="4" w:space="0" w:color="auto"/>
              <w:bottom w:val="single" w:sz="4" w:space="0" w:color="auto"/>
              <w:right w:val="single" w:sz="4" w:space="0" w:color="auto"/>
            </w:tcBorders>
            <w:vAlign w:val="center"/>
          </w:tcPr>
          <w:p w14:paraId="68668F30"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901A4D" w14:textId="77777777" w:rsidR="00343D97" w:rsidRPr="004A241C" w:rsidRDefault="00343D97" w:rsidP="00CE7CC5">
            <w:pPr>
              <w:spacing w:after="0"/>
              <w:jc w:val="center"/>
              <w:rPr>
                <w:i/>
                <w:color w:val="FF0000"/>
              </w:rPr>
            </w:pPr>
            <w:r w:rsidRPr="004A241C">
              <w:rPr>
                <w:color w:val="000000"/>
              </w:rPr>
              <w:t>N/A</w:t>
            </w:r>
          </w:p>
        </w:tc>
      </w:tr>
      <w:tr w:rsidR="00343D97" w:rsidRPr="004A241C" w14:paraId="10B046F3"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550BA" w14:textId="77777777" w:rsidR="00343D97" w:rsidRDefault="00343D97" w:rsidP="00CE7CC5">
            <w:pPr>
              <w:spacing w:after="0"/>
              <w:rPr>
                <w:b/>
                <w:color w:val="000000" w:themeColor="text1"/>
              </w:rPr>
            </w:pPr>
            <w:r>
              <w:rPr>
                <w:b/>
                <w:color w:val="000000" w:themeColor="text1"/>
              </w:rPr>
              <w:t>Chladiaci a kúriaci výkon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6D6D2" w14:textId="77777777" w:rsidR="00343D97" w:rsidRPr="00F16FAB" w:rsidRDefault="00343D97" w:rsidP="00CE7CC5">
            <w:pPr>
              <w:spacing w:after="0"/>
              <w:rPr>
                <w:color w:val="000000" w:themeColor="text1"/>
              </w:rPr>
            </w:pPr>
            <w:r w:rsidRPr="00551E56">
              <w:t>min. 11000Btu/h</w:t>
            </w:r>
          </w:p>
        </w:tc>
        <w:tc>
          <w:tcPr>
            <w:tcW w:w="2913" w:type="dxa"/>
            <w:tcBorders>
              <w:top w:val="single" w:sz="4" w:space="0" w:color="auto"/>
              <w:left w:val="single" w:sz="4" w:space="0" w:color="auto"/>
              <w:bottom w:val="single" w:sz="4" w:space="0" w:color="auto"/>
              <w:right w:val="single" w:sz="4" w:space="0" w:color="auto"/>
            </w:tcBorders>
            <w:vAlign w:val="center"/>
          </w:tcPr>
          <w:p w14:paraId="598C1BAA"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0E3FBE" w14:textId="77777777" w:rsidR="00343D97" w:rsidRPr="004A241C" w:rsidRDefault="00343D97" w:rsidP="00CE7CC5">
            <w:pPr>
              <w:spacing w:after="0"/>
              <w:jc w:val="center"/>
              <w:rPr>
                <w:i/>
                <w:color w:val="FF0000"/>
              </w:rPr>
            </w:pPr>
            <w:r w:rsidRPr="004A241C">
              <w:rPr>
                <w:color w:val="000000"/>
              </w:rPr>
              <w:t>N/A</w:t>
            </w:r>
          </w:p>
        </w:tc>
      </w:tr>
      <w:tr w:rsidR="00343D97" w:rsidRPr="004A241C" w14:paraId="0339BD1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9E938B" w14:textId="77777777" w:rsidR="00343D97" w:rsidRPr="004A241C" w:rsidRDefault="00343D97" w:rsidP="00CE7CC5">
            <w:pPr>
              <w:spacing w:after="0"/>
              <w:rPr>
                <w:b/>
                <w:color w:val="000000" w:themeColor="text1"/>
                <w:highlight w:val="yellow"/>
              </w:rPr>
            </w:pPr>
            <w:r>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8F2F56" w14:textId="77777777" w:rsidR="00343D97" w:rsidRDefault="00343D97" w:rsidP="00CE7CC5">
            <w:pPr>
              <w:spacing w:after="0"/>
              <w:rPr>
                <w:color w:val="000000" w:themeColor="text1"/>
              </w:rPr>
            </w:pPr>
            <w:proofErr w:type="spellStart"/>
            <w:r w:rsidRPr="00F16FAB">
              <w:rPr>
                <w:color w:val="000000" w:themeColor="text1"/>
              </w:rPr>
              <w:t>Odvlhčovanie</w:t>
            </w:r>
            <w:proofErr w:type="spellEnd"/>
          </w:p>
          <w:p w14:paraId="7317C909" w14:textId="77777777" w:rsidR="00343D97" w:rsidRPr="00F16FAB" w:rsidRDefault="00343D97" w:rsidP="00CE7CC5">
            <w:pPr>
              <w:spacing w:after="0"/>
              <w:rPr>
                <w:color w:val="000000" w:themeColor="text1"/>
              </w:rPr>
            </w:pPr>
            <w:r>
              <w:rPr>
                <w:color w:val="000000" w:themeColor="text1"/>
              </w:rPr>
              <w:t>D</w:t>
            </w:r>
            <w:r w:rsidRPr="00F16FAB">
              <w:rPr>
                <w:color w:val="000000" w:themeColor="text1"/>
              </w:rPr>
              <w:t>isplay</w:t>
            </w:r>
          </w:p>
          <w:p w14:paraId="72885374" w14:textId="77777777" w:rsidR="00343D97" w:rsidRPr="00F16FAB" w:rsidRDefault="00343D97" w:rsidP="00CE7CC5">
            <w:pPr>
              <w:spacing w:after="0"/>
              <w:rPr>
                <w:color w:val="000000" w:themeColor="text1"/>
              </w:rPr>
            </w:pPr>
            <w:r w:rsidRPr="00F16FAB">
              <w:rPr>
                <w:color w:val="000000" w:themeColor="text1"/>
              </w:rPr>
              <w:t xml:space="preserve">Časovač </w:t>
            </w:r>
          </w:p>
          <w:p w14:paraId="72F68CA3" w14:textId="77777777" w:rsidR="00343D97" w:rsidRPr="004A241C" w:rsidRDefault="00343D97" w:rsidP="00CE7CC5">
            <w:pPr>
              <w:spacing w:after="0"/>
              <w:rPr>
                <w:color w:val="000000" w:themeColor="text1"/>
              </w:rPr>
            </w:pPr>
            <w:r>
              <w:rPr>
                <w:color w:val="000000" w:themeColor="text1"/>
              </w:rPr>
              <w:t>Diaľkový ovládač</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E4106"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1916E1A"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2A1A7A1E"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1775BE"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40CCCD2"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1DE6B49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CBA50B"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387702A"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36AA69E2"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D544487"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ACCDF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A65F516" w14:textId="77777777" w:rsidR="00343D97" w:rsidRPr="004A241C" w:rsidRDefault="00343D97" w:rsidP="003061F8">
            <w:pPr>
              <w:jc w:val="center"/>
              <w:rPr>
                <w:b/>
              </w:rPr>
            </w:pPr>
            <w:r w:rsidRPr="004A241C">
              <w:rPr>
                <w:b/>
              </w:rPr>
              <w:t>Vlastný návrh plnenia</w:t>
            </w:r>
          </w:p>
          <w:p w14:paraId="347838F7" w14:textId="77777777" w:rsidR="00343D97" w:rsidRPr="004A241C" w:rsidRDefault="00343D97" w:rsidP="003061F8">
            <w:pPr>
              <w:jc w:val="center"/>
              <w:rPr>
                <w:bCs/>
                <w:color w:val="000000"/>
              </w:rPr>
            </w:pPr>
            <w:r w:rsidRPr="004A241C">
              <w:rPr>
                <w:bCs/>
                <w:color w:val="000000"/>
              </w:rPr>
              <w:t>(doplní uchádzač)</w:t>
            </w:r>
          </w:p>
          <w:p w14:paraId="032E2BD5" w14:textId="77777777" w:rsidR="00343D97" w:rsidRPr="004A241C" w:rsidRDefault="00343D97" w:rsidP="003061F8">
            <w:pPr>
              <w:jc w:val="center"/>
              <w:rPr>
                <w:b/>
              </w:rPr>
            </w:pPr>
            <w:r w:rsidRPr="004A241C">
              <w:rPr>
                <w:b/>
              </w:rPr>
              <w:t xml:space="preserve">Požaduje sa uviesť skutočnú špecifikáciu ponúkaného predmetu zákazky - výrobcu, typové označenie a technické parametre,  </w:t>
            </w:r>
            <w:r w:rsidRPr="004A241C">
              <w:rPr>
                <w:b/>
              </w:rPr>
              <w:lastRenderedPageBreak/>
              <w:t>uviesť áno/nie, v prípade číselnej hodnoty uviesť jej skutočnú hodnotu</w:t>
            </w:r>
          </w:p>
        </w:tc>
      </w:tr>
      <w:tr w:rsidR="00343D97" w:rsidRPr="004A241C" w14:paraId="27B17DA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283B418" w14:textId="1E20F063" w:rsidR="00343D97" w:rsidRPr="00A9405B" w:rsidRDefault="00343D97" w:rsidP="003061F8">
            <w:pPr>
              <w:rPr>
                <w:b/>
                <w:bCs/>
                <w:color w:val="000000"/>
              </w:rPr>
            </w:pPr>
            <w:r w:rsidRPr="004A241C">
              <w:rPr>
                <w:b/>
                <w:bCs/>
                <w:color w:val="000000"/>
              </w:rPr>
              <w:lastRenderedPageBreak/>
              <w:t xml:space="preserve">Položka č. </w:t>
            </w:r>
            <w:r>
              <w:rPr>
                <w:b/>
                <w:bCs/>
                <w:color w:val="000000"/>
              </w:rPr>
              <w:t>22</w:t>
            </w:r>
            <w:r w:rsidRPr="004A241C">
              <w:rPr>
                <w:b/>
                <w:bCs/>
                <w:color w:val="000000"/>
              </w:rPr>
              <w:t xml:space="preserve"> – </w:t>
            </w:r>
            <w:r w:rsidRPr="00CC394B">
              <w:rPr>
                <w:b/>
                <w:bCs/>
                <w:color w:val="000000"/>
              </w:rPr>
              <w:t>Elektrický priamo</w:t>
            </w:r>
            <w:r>
              <w:rPr>
                <w:b/>
                <w:bCs/>
                <w:color w:val="000000"/>
              </w:rPr>
              <w:t xml:space="preserve"> </w:t>
            </w:r>
            <w:r w:rsidRPr="00CC394B">
              <w:rPr>
                <w:b/>
                <w:bCs/>
                <w:color w:val="000000"/>
              </w:rPr>
              <w:t xml:space="preserve">výhrevný </w:t>
            </w:r>
            <w:proofErr w:type="spellStart"/>
            <w:r w:rsidRPr="00CC394B">
              <w:rPr>
                <w:b/>
                <w:bCs/>
                <w:color w:val="000000"/>
              </w:rPr>
              <w:t>konvektor</w:t>
            </w:r>
            <w:proofErr w:type="spellEnd"/>
            <w:r>
              <w:rPr>
                <w:b/>
                <w:bCs/>
                <w:color w:val="000000"/>
              </w:rPr>
              <w:t xml:space="preserv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1A0E339"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439C7C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A311023"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2F16A9"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852FCE" w14:textId="77777777" w:rsidR="00343D97" w:rsidRPr="004A241C" w:rsidRDefault="00343D97" w:rsidP="003061F8">
            <w:pPr>
              <w:rPr>
                <w:b/>
                <w:color w:val="000000"/>
              </w:rPr>
            </w:pPr>
            <w:r>
              <w:rPr>
                <w:b/>
                <w:color w:val="000000"/>
              </w:rPr>
              <w:t>115</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C87C69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FDA0650" w14:textId="77777777" w:rsidR="00343D97" w:rsidRPr="004A241C" w:rsidRDefault="00343D97" w:rsidP="003061F8">
            <w:pPr>
              <w:jc w:val="center"/>
              <w:rPr>
                <w:b/>
                <w:bCs/>
                <w:color w:val="000000"/>
                <w:highlight w:val="yellow"/>
              </w:rPr>
            </w:pPr>
          </w:p>
        </w:tc>
      </w:tr>
      <w:tr w:rsidR="00343D97" w:rsidRPr="004A241C" w14:paraId="644456D3" w14:textId="77777777" w:rsidTr="00AA2281">
        <w:trPr>
          <w:trHeight w:val="26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451031" w14:textId="77777777" w:rsidR="00343D97" w:rsidRDefault="00343D97" w:rsidP="00CE7CC5">
            <w:pPr>
              <w:spacing w:after="0"/>
              <w:rPr>
                <w:b/>
              </w:rPr>
            </w:pPr>
            <w:r>
              <w:rPr>
                <w:b/>
              </w:rPr>
              <w:t>Príkon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F8AFCD8" w14:textId="77777777" w:rsidR="00343D97" w:rsidRPr="00465943" w:rsidRDefault="00343D97" w:rsidP="00CE7CC5">
            <w:pPr>
              <w:spacing w:after="0"/>
              <w:rPr>
                <w:color w:val="000000"/>
              </w:rPr>
            </w:pPr>
            <w:r w:rsidRPr="00465943">
              <w:rPr>
                <w:color w:val="000000"/>
              </w:rPr>
              <w:t xml:space="preserve">min. </w:t>
            </w:r>
            <w:r>
              <w:rPr>
                <w:color w:val="000000"/>
              </w:rPr>
              <w:t>2</w:t>
            </w:r>
            <w:r w:rsidRPr="00465943">
              <w:rPr>
                <w:color w:val="000000"/>
              </w:rPr>
              <w:t xml:space="preserve"> kW</w:t>
            </w:r>
          </w:p>
        </w:tc>
        <w:tc>
          <w:tcPr>
            <w:tcW w:w="2913" w:type="dxa"/>
            <w:tcBorders>
              <w:top w:val="single" w:sz="4" w:space="0" w:color="auto"/>
              <w:left w:val="nil"/>
              <w:bottom w:val="single" w:sz="4" w:space="0" w:color="auto"/>
              <w:right w:val="single" w:sz="4" w:space="0" w:color="auto"/>
            </w:tcBorders>
            <w:vAlign w:val="center"/>
          </w:tcPr>
          <w:p w14:paraId="5212CA87"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5F071A3" w14:textId="77777777" w:rsidR="00343D97" w:rsidRPr="004A241C" w:rsidRDefault="00343D97" w:rsidP="00CE7CC5">
            <w:pPr>
              <w:spacing w:after="0"/>
              <w:jc w:val="center"/>
              <w:rPr>
                <w:color w:val="000000"/>
              </w:rPr>
            </w:pPr>
            <w:r w:rsidRPr="004A241C">
              <w:rPr>
                <w:color w:val="000000"/>
              </w:rPr>
              <w:t>N/A</w:t>
            </w:r>
          </w:p>
        </w:tc>
      </w:tr>
      <w:tr w:rsidR="00343D97" w:rsidRPr="004A241C" w14:paraId="04A69961"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CC3C9F9" w14:textId="77777777" w:rsidR="00343D97" w:rsidRPr="004A241C" w:rsidRDefault="00343D97" w:rsidP="00CE7CC5">
            <w:pPr>
              <w:spacing w:after="0"/>
              <w:rPr>
                <w:b/>
                <w:bCs/>
                <w:color w:val="000000"/>
                <w:highlight w:val="yellow"/>
              </w:rPr>
            </w:pPr>
            <w:r>
              <w:rPr>
                <w:b/>
              </w:rPr>
              <w:t>Krytie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E282FD1" w14:textId="77777777" w:rsidR="00343D97" w:rsidRPr="004A241C" w:rsidRDefault="00343D97" w:rsidP="00CE7CC5">
            <w:pPr>
              <w:spacing w:after="0"/>
              <w:rPr>
                <w:bCs/>
                <w:color w:val="000000"/>
                <w:highlight w:val="yellow"/>
              </w:rPr>
            </w:pPr>
            <w:r>
              <w:rPr>
                <w:bCs/>
              </w:rPr>
              <w:t>min. IP 20</w:t>
            </w:r>
          </w:p>
        </w:tc>
        <w:tc>
          <w:tcPr>
            <w:tcW w:w="2913" w:type="dxa"/>
            <w:tcBorders>
              <w:top w:val="single" w:sz="4" w:space="0" w:color="auto"/>
              <w:left w:val="nil"/>
              <w:bottom w:val="single" w:sz="4" w:space="0" w:color="auto"/>
              <w:right w:val="single" w:sz="4" w:space="0" w:color="auto"/>
            </w:tcBorders>
            <w:vAlign w:val="center"/>
          </w:tcPr>
          <w:p w14:paraId="16BF6761"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EDB0DB"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7D414DDF"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56CD39" w14:textId="77777777" w:rsidR="00343D97" w:rsidRPr="004A241C" w:rsidRDefault="00343D97" w:rsidP="00CE7CC5">
            <w:pPr>
              <w:spacing w:after="0"/>
              <w:rPr>
                <w:b/>
                <w:color w:val="000000" w:themeColor="text1"/>
                <w:highlight w:val="yellow"/>
              </w:rPr>
            </w:pPr>
            <w:r w:rsidRPr="004A241C">
              <w:rPr>
                <w:b/>
              </w:rPr>
              <w:t>Rozmer (Šírka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0BB2E9" w14:textId="77777777" w:rsidR="00343D97" w:rsidRDefault="00343D97" w:rsidP="00CE7CC5">
            <w:pPr>
              <w:spacing w:after="0"/>
              <w:rPr>
                <w:color w:val="000000"/>
              </w:rPr>
            </w:pPr>
            <w:r w:rsidRPr="004A241C">
              <w:rPr>
                <w:color w:val="000000"/>
              </w:rPr>
              <w:t xml:space="preserve">šírka </w:t>
            </w:r>
            <w:r>
              <w:rPr>
                <w:color w:val="000000"/>
              </w:rPr>
              <w:t>60 cm</w:t>
            </w:r>
          </w:p>
          <w:p w14:paraId="1ADB7F1F" w14:textId="1EF28BFD" w:rsidR="00343D97" w:rsidRPr="004A241C" w:rsidRDefault="00343D97" w:rsidP="00CE7CC5">
            <w:pPr>
              <w:spacing w:after="0"/>
              <w:rPr>
                <w:color w:val="000000"/>
              </w:rPr>
            </w:pPr>
            <w:r w:rsidRPr="004A241C">
              <w:rPr>
                <w:color w:val="000000"/>
              </w:rPr>
              <w:t xml:space="preserve">hĺbka </w:t>
            </w:r>
            <w:del w:id="1" w:author="Martina Hlavová" w:date="2025-06-09T08:46:00Z">
              <w:r w:rsidDel="00364597">
                <w:rPr>
                  <w:color w:val="000000"/>
                </w:rPr>
                <w:delText xml:space="preserve">15 </w:delText>
              </w:r>
            </w:del>
            <w:ins w:id="2" w:author="Martina Hlavová" w:date="2025-06-09T08:46:00Z">
              <w:r w:rsidR="00364597">
                <w:rPr>
                  <w:color w:val="000000"/>
                </w:rPr>
                <w:t>20</w:t>
              </w:r>
              <w:r w:rsidR="00364597">
                <w:rPr>
                  <w:color w:val="000000"/>
                </w:rPr>
                <w:t xml:space="preserve"> </w:t>
              </w:r>
            </w:ins>
            <w:r>
              <w:rPr>
                <w:color w:val="000000"/>
              </w:rPr>
              <w:t>cm</w:t>
            </w:r>
          </w:p>
          <w:p w14:paraId="71A88001" w14:textId="77777777" w:rsidR="00343D97" w:rsidRDefault="00343D97" w:rsidP="00CE7CC5">
            <w:pPr>
              <w:spacing w:after="0"/>
              <w:rPr>
                <w:color w:val="000000"/>
              </w:rPr>
            </w:pPr>
            <w:r w:rsidRPr="004A241C">
              <w:rPr>
                <w:color w:val="000000"/>
              </w:rPr>
              <w:t xml:space="preserve">výška </w:t>
            </w:r>
            <w:r>
              <w:rPr>
                <w:color w:val="000000"/>
              </w:rPr>
              <w:t>40 cm</w:t>
            </w:r>
          </w:p>
          <w:p w14:paraId="6843ABF5" w14:textId="77777777" w:rsidR="00343D97" w:rsidRPr="004A241C" w:rsidRDefault="00343D97" w:rsidP="00CE7CC5">
            <w:pPr>
              <w:spacing w:after="0"/>
              <w:rPr>
                <w:color w:val="000000" w:themeColor="text1"/>
              </w:rPr>
            </w:pPr>
            <w:r>
              <w:rPr>
                <w:color w:val="000000"/>
              </w:rPr>
              <w:t xml:space="preserve">Povolené Rozpätie </w:t>
            </w:r>
            <w:r w:rsidRPr="003B26B5">
              <w:rPr>
                <w:color w:val="000000"/>
              </w:rPr>
              <w:t>±</w:t>
            </w:r>
            <w:r>
              <w:rPr>
                <w:color w:val="000000"/>
              </w:rPr>
              <w:t xml:space="preserve"> </w:t>
            </w:r>
            <w:r w:rsidRPr="003B26B5">
              <w:rPr>
                <w:color w:val="000000"/>
              </w:rPr>
              <w:t>20%</w:t>
            </w:r>
          </w:p>
        </w:tc>
        <w:tc>
          <w:tcPr>
            <w:tcW w:w="2913" w:type="dxa"/>
            <w:tcBorders>
              <w:top w:val="single" w:sz="4" w:space="0" w:color="auto"/>
              <w:left w:val="single" w:sz="4" w:space="0" w:color="auto"/>
              <w:bottom w:val="single" w:sz="4" w:space="0" w:color="auto"/>
              <w:right w:val="single" w:sz="4" w:space="0" w:color="auto"/>
            </w:tcBorders>
            <w:vAlign w:val="center"/>
          </w:tcPr>
          <w:p w14:paraId="0728D11D" w14:textId="77777777" w:rsidR="00343D97" w:rsidRPr="004A241C" w:rsidRDefault="00343D97" w:rsidP="00CE7CC5">
            <w:pPr>
              <w:spacing w:after="0"/>
              <w:jc w:val="center"/>
              <w:rPr>
                <w:i/>
                <w:color w:val="FF0000"/>
              </w:rPr>
            </w:pPr>
          </w:p>
          <w:p w14:paraId="43EB09B8" w14:textId="77777777" w:rsidR="00343D97" w:rsidRPr="004A241C" w:rsidRDefault="00343D97" w:rsidP="00CE7CC5">
            <w:pPr>
              <w:spacing w:after="0"/>
              <w:jc w:val="center"/>
              <w:rPr>
                <w:color w:val="000000"/>
                <w:highlight w:val="yellow"/>
              </w:rPr>
            </w:pPr>
            <w:r w:rsidRPr="004A241C">
              <w:rPr>
                <w:i/>
                <w:color w:val="FF0000"/>
              </w:rPr>
              <w:t xml:space="preserve"> (doplní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E0BCEC" w14:textId="77777777" w:rsidR="00343D97" w:rsidRPr="004A241C" w:rsidRDefault="00343D97" w:rsidP="00CE7CC5">
            <w:pPr>
              <w:spacing w:after="0"/>
              <w:jc w:val="center"/>
              <w:rPr>
                <w:color w:val="000000"/>
              </w:rPr>
            </w:pPr>
          </w:p>
          <w:p w14:paraId="0ABC84DA" w14:textId="77777777" w:rsidR="00343D97" w:rsidRPr="004A241C" w:rsidRDefault="00343D97" w:rsidP="00CE7CC5">
            <w:pPr>
              <w:spacing w:after="0"/>
              <w:jc w:val="center"/>
              <w:rPr>
                <w:color w:val="000000"/>
              </w:rPr>
            </w:pPr>
            <w:r w:rsidRPr="004A241C">
              <w:rPr>
                <w:color w:val="000000"/>
              </w:rPr>
              <w:t>N/A</w:t>
            </w:r>
          </w:p>
        </w:tc>
      </w:tr>
      <w:tr w:rsidR="00343D97" w:rsidRPr="004A241C" w14:paraId="429CEFD8"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556A6F" w14:textId="77777777" w:rsidR="00343D97" w:rsidRPr="004A241C" w:rsidRDefault="00343D97" w:rsidP="00CE7CC5">
            <w:pPr>
              <w:spacing w:after="0"/>
              <w:rPr>
                <w:b/>
              </w:rPr>
            </w:pPr>
            <w:r>
              <w:rPr>
                <w:b/>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E0F911" w14:textId="77777777" w:rsidR="00343D97" w:rsidRDefault="00343D97" w:rsidP="00CE7CC5">
            <w:pPr>
              <w:spacing w:after="0"/>
              <w:rPr>
                <w:color w:val="000000"/>
              </w:rPr>
            </w:pPr>
            <w:r>
              <w:rPr>
                <w:color w:val="000000"/>
              </w:rPr>
              <w:t>Poistka proti prehriatiu</w:t>
            </w:r>
          </w:p>
          <w:p w14:paraId="31BFEBBA" w14:textId="77777777" w:rsidR="00343D97" w:rsidRDefault="00343D97" w:rsidP="00CE7CC5">
            <w:pPr>
              <w:spacing w:after="0"/>
              <w:rPr>
                <w:color w:val="000000"/>
              </w:rPr>
            </w:pPr>
            <w:r>
              <w:rPr>
                <w:color w:val="000000"/>
              </w:rPr>
              <w:t>Voľné stojací na nožičkách alebo kolieskach</w:t>
            </w:r>
          </w:p>
          <w:p w14:paraId="2AC2FD49" w14:textId="77777777" w:rsidR="00343D97" w:rsidRDefault="00343D97" w:rsidP="00CE7CC5">
            <w:pPr>
              <w:spacing w:after="0"/>
              <w:rPr>
                <w:color w:val="000000"/>
              </w:rPr>
            </w:pPr>
            <w:r>
              <w:rPr>
                <w:color w:val="000000"/>
              </w:rPr>
              <w:t>Možnosť inštalácie na stenu</w:t>
            </w:r>
          </w:p>
          <w:p w14:paraId="157BB4A3" w14:textId="77777777" w:rsidR="00343D97" w:rsidRPr="004A241C" w:rsidRDefault="00343D97" w:rsidP="00CE7CC5">
            <w:pPr>
              <w:spacing w:after="0"/>
              <w:rPr>
                <w:color w:val="000000"/>
              </w:rPr>
            </w:pPr>
            <w:r>
              <w:rPr>
                <w:color w:val="000000"/>
              </w:rPr>
              <w:t>Ventilátor</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D7FE5" w14:textId="77777777" w:rsidR="00343D97" w:rsidRPr="004A241C" w:rsidRDefault="00343D97" w:rsidP="00CE7CC5">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7B0543F"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601578BF"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AA0E28"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BEDE275"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7DF65F9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613D9"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3F44B37"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6FBDD8D4"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CEF1C78"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134270A"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8CA855F" w14:textId="77777777" w:rsidR="00343D97" w:rsidRPr="004A241C" w:rsidRDefault="00343D97" w:rsidP="003061F8">
            <w:pPr>
              <w:jc w:val="center"/>
              <w:rPr>
                <w:b/>
              </w:rPr>
            </w:pPr>
            <w:r w:rsidRPr="004A241C">
              <w:rPr>
                <w:b/>
              </w:rPr>
              <w:t>Vlastný návrh plnenia</w:t>
            </w:r>
          </w:p>
          <w:p w14:paraId="7C6B6613" w14:textId="77777777" w:rsidR="00343D97" w:rsidRPr="004A241C" w:rsidRDefault="00343D97" w:rsidP="003061F8">
            <w:pPr>
              <w:jc w:val="center"/>
              <w:rPr>
                <w:bCs/>
                <w:color w:val="000000"/>
              </w:rPr>
            </w:pPr>
            <w:r w:rsidRPr="004A241C">
              <w:rPr>
                <w:bCs/>
                <w:color w:val="000000"/>
              </w:rPr>
              <w:t>(doplní uchádzač)</w:t>
            </w:r>
          </w:p>
          <w:p w14:paraId="3F37DB91"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4B54ED"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C241CC8" w14:textId="77777777" w:rsidR="00343D97" w:rsidRPr="004A241C" w:rsidRDefault="00343D97" w:rsidP="003061F8">
            <w:pPr>
              <w:rPr>
                <w:b/>
                <w:bCs/>
                <w:color w:val="000000"/>
                <w:highlight w:val="yellow"/>
              </w:rPr>
            </w:pPr>
            <w:r w:rsidRPr="004A241C">
              <w:rPr>
                <w:b/>
                <w:bCs/>
                <w:color w:val="000000"/>
              </w:rPr>
              <w:t xml:space="preserve">Položka č. </w:t>
            </w:r>
            <w:r>
              <w:rPr>
                <w:b/>
                <w:bCs/>
                <w:color w:val="000000"/>
              </w:rPr>
              <w:t>23</w:t>
            </w:r>
            <w:r w:rsidRPr="004A241C">
              <w:rPr>
                <w:b/>
                <w:bCs/>
                <w:color w:val="000000"/>
              </w:rPr>
              <w:t xml:space="preserve"> – </w:t>
            </w:r>
            <w:r w:rsidRPr="002C19DF">
              <w:rPr>
                <w:b/>
                <w:bCs/>
                <w:color w:val="000000"/>
              </w:rPr>
              <w:t>Odvlhčovač vzduchu</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07101CA"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A5E9A1E"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FBC7D40" w14:textId="77777777" w:rsidTr="003061F8">
        <w:trPr>
          <w:trHeight w:val="242"/>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05F4BF"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8B0566" w14:textId="77777777" w:rsidR="00343D97" w:rsidRPr="004A241C" w:rsidRDefault="00343D97" w:rsidP="003061F8">
            <w:pPr>
              <w:rPr>
                <w:b/>
                <w:color w:val="000000"/>
              </w:rPr>
            </w:pPr>
            <w:r w:rsidRPr="00271382">
              <w:rPr>
                <w:b/>
                <w:color w:val="000000"/>
              </w:rPr>
              <w:t>5</w:t>
            </w:r>
            <w:r>
              <w:rPr>
                <w:b/>
                <w:color w:val="000000"/>
              </w:rPr>
              <w:t>3</w:t>
            </w:r>
            <w:r w:rsidRPr="00271382">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25AF4D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70C82F" w14:textId="77777777" w:rsidR="00343D97" w:rsidRPr="004A241C" w:rsidRDefault="00343D97" w:rsidP="003061F8">
            <w:pPr>
              <w:jc w:val="center"/>
              <w:rPr>
                <w:b/>
                <w:bCs/>
                <w:color w:val="000000"/>
                <w:highlight w:val="yellow"/>
              </w:rPr>
            </w:pPr>
          </w:p>
        </w:tc>
      </w:tr>
      <w:tr w:rsidR="00343D97" w:rsidRPr="004A241C" w14:paraId="1D88734A"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1DF9B5" w14:textId="77777777" w:rsidR="00343D97" w:rsidRPr="004A241C" w:rsidRDefault="00343D97" w:rsidP="00CE7CC5">
            <w:pPr>
              <w:spacing w:after="0"/>
              <w:rPr>
                <w:b/>
                <w:bCs/>
                <w:color w:val="000000"/>
                <w:highlight w:val="yellow"/>
              </w:rPr>
            </w:pPr>
            <w:r w:rsidRPr="00A448BD">
              <w:rPr>
                <w:b/>
              </w:rPr>
              <w:t>Vysúšanie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2017F88" w14:textId="77777777" w:rsidR="00343D97" w:rsidRPr="004A241C" w:rsidRDefault="00343D97" w:rsidP="00CE7CC5">
            <w:pPr>
              <w:spacing w:after="0"/>
              <w:rPr>
                <w:bCs/>
                <w:color w:val="000000"/>
                <w:highlight w:val="yellow"/>
              </w:rPr>
            </w:pPr>
            <w:r w:rsidRPr="004A241C">
              <w:rPr>
                <w:color w:val="000000"/>
              </w:rPr>
              <w:t>min.</w:t>
            </w:r>
            <w:r>
              <w:rPr>
                <w:color w:val="000000"/>
              </w:rPr>
              <w:t xml:space="preserve"> </w:t>
            </w:r>
            <w:r w:rsidRPr="00A448BD">
              <w:rPr>
                <w:color w:val="000000"/>
              </w:rPr>
              <w:t>20 l/deň</w:t>
            </w:r>
          </w:p>
        </w:tc>
        <w:tc>
          <w:tcPr>
            <w:tcW w:w="2913" w:type="dxa"/>
            <w:tcBorders>
              <w:top w:val="single" w:sz="4" w:space="0" w:color="auto"/>
              <w:left w:val="nil"/>
              <w:bottom w:val="single" w:sz="4" w:space="0" w:color="auto"/>
              <w:right w:val="single" w:sz="4" w:space="0" w:color="auto"/>
            </w:tcBorders>
            <w:vAlign w:val="center"/>
          </w:tcPr>
          <w:p w14:paraId="0E8631BE"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EF561"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60CE5987"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BBAAB0" w14:textId="77777777" w:rsidR="00343D97" w:rsidRPr="004A241C" w:rsidRDefault="00343D97" w:rsidP="00CE7CC5">
            <w:pPr>
              <w:spacing w:after="0"/>
              <w:rPr>
                <w:b/>
              </w:rPr>
            </w:pPr>
            <w:r w:rsidRPr="00907C79">
              <w:rPr>
                <w:b/>
                <w:color w:val="000000"/>
              </w:rPr>
              <w:t>Objem výmeny vzduchu</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88FDC62" w14:textId="77777777" w:rsidR="00343D97" w:rsidRPr="004A241C" w:rsidRDefault="00343D97" w:rsidP="00CE7CC5">
            <w:pPr>
              <w:spacing w:after="0"/>
            </w:pPr>
            <w:r w:rsidRPr="004A241C">
              <w:t xml:space="preserve">min. </w:t>
            </w:r>
            <w:r w:rsidRPr="00907C79">
              <w:t>150 m3/hod</w:t>
            </w:r>
          </w:p>
        </w:tc>
        <w:tc>
          <w:tcPr>
            <w:tcW w:w="2913" w:type="dxa"/>
            <w:tcBorders>
              <w:top w:val="single" w:sz="4" w:space="0" w:color="auto"/>
              <w:left w:val="nil"/>
              <w:bottom w:val="single" w:sz="4" w:space="0" w:color="auto"/>
              <w:right w:val="single" w:sz="4" w:space="0" w:color="auto"/>
            </w:tcBorders>
            <w:vAlign w:val="center"/>
          </w:tcPr>
          <w:p w14:paraId="02066928"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AFCD6EF" w14:textId="77777777" w:rsidR="00343D97" w:rsidRPr="004A241C" w:rsidRDefault="00343D97" w:rsidP="00CE7CC5">
            <w:pPr>
              <w:spacing w:after="0"/>
              <w:jc w:val="center"/>
              <w:rPr>
                <w:color w:val="000000"/>
              </w:rPr>
            </w:pPr>
            <w:r w:rsidRPr="004A241C">
              <w:rPr>
                <w:color w:val="000000"/>
              </w:rPr>
              <w:t>N/A</w:t>
            </w:r>
          </w:p>
        </w:tc>
      </w:tr>
      <w:tr w:rsidR="00343D97" w:rsidRPr="004A241C" w14:paraId="310D2D92"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74D848E" w14:textId="77777777" w:rsidR="00343D97" w:rsidRPr="004A241C" w:rsidRDefault="00343D97" w:rsidP="00CE7CC5">
            <w:pPr>
              <w:spacing w:after="0"/>
              <w:rPr>
                <w:b/>
                <w:color w:val="000000"/>
              </w:rPr>
            </w:pPr>
            <w:r w:rsidRPr="00326303">
              <w:rPr>
                <w:b/>
                <w:color w:val="000000"/>
              </w:rPr>
              <w:t>Objem nádoby na vodu</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3E326BC" w14:textId="77777777" w:rsidR="00343D97" w:rsidRPr="004A241C" w:rsidRDefault="00343D97" w:rsidP="00CE7CC5">
            <w:pPr>
              <w:spacing w:after="0"/>
            </w:pPr>
            <w:bookmarkStart w:id="3" w:name="_GoBack"/>
            <w:bookmarkEnd w:id="3"/>
            <w:r w:rsidRPr="004A241C">
              <w:t xml:space="preserve">min. </w:t>
            </w:r>
            <w:r>
              <w:t>5 l</w:t>
            </w:r>
          </w:p>
        </w:tc>
        <w:tc>
          <w:tcPr>
            <w:tcW w:w="2913" w:type="dxa"/>
            <w:tcBorders>
              <w:top w:val="single" w:sz="4" w:space="0" w:color="auto"/>
              <w:left w:val="nil"/>
              <w:bottom w:val="single" w:sz="4" w:space="0" w:color="auto"/>
              <w:right w:val="single" w:sz="4" w:space="0" w:color="auto"/>
            </w:tcBorders>
            <w:vAlign w:val="center"/>
          </w:tcPr>
          <w:p w14:paraId="5C51CA65"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8CE6533" w14:textId="77777777" w:rsidR="00343D97" w:rsidRPr="004A241C" w:rsidRDefault="00343D97" w:rsidP="00CE7CC5">
            <w:pPr>
              <w:spacing w:after="0"/>
              <w:jc w:val="center"/>
              <w:rPr>
                <w:color w:val="000000"/>
              </w:rPr>
            </w:pPr>
            <w:r w:rsidRPr="004A241C">
              <w:rPr>
                <w:color w:val="000000"/>
              </w:rPr>
              <w:t>N/A</w:t>
            </w:r>
          </w:p>
        </w:tc>
      </w:tr>
      <w:tr w:rsidR="00343D97" w:rsidRPr="004A241C" w14:paraId="3BA79146"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99FDEC" w14:textId="77777777" w:rsidR="00343D97" w:rsidRPr="004A241C" w:rsidRDefault="00343D97" w:rsidP="00CE7CC5">
            <w:pPr>
              <w:spacing w:after="0"/>
              <w:rPr>
                <w:b/>
              </w:rPr>
            </w:pPr>
            <w:r>
              <w:rPr>
                <w:b/>
              </w:rPr>
              <w:t>Hlučnosť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F364D" w14:textId="77777777" w:rsidR="00343D97" w:rsidRPr="004A241C" w:rsidRDefault="00343D97" w:rsidP="00CE7CC5">
            <w:pPr>
              <w:spacing w:after="0"/>
              <w:rPr>
                <w:color w:val="000000"/>
              </w:rPr>
            </w:pPr>
            <w:r>
              <w:rPr>
                <w:color w:val="000000"/>
              </w:rPr>
              <w:t>max. 54 dB</w:t>
            </w:r>
          </w:p>
        </w:tc>
        <w:tc>
          <w:tcPr>
            <w:tcW w:w="2913" w:type="dxa"/>
            <w:tcBorders>
              <w:top w:val="single" w:sz="4" w:space="0" w:color="auto"/>
              <w:left w:val="single" w:sz="4" w:space="0" w:color="auto"/>
              <w:bottom w:val="single" w:sz="4" w:space="0" w:color="auto"/>
              <w:right w:val="single" w:sz="4" w:space="0" w:color="auto"/>
            </w:tcBorders>
            <w:vAlign w:val="center"/>
          </w:tcPr>
          <w:p w14:paraId="3BC31392" w14:textId="77777777" w:rsidR="00343D97" w:rsidRPr="004A241C" w:rsidRDefault="00343D97" w:rsidP="00CE7CC5">
            <w:pPr>
              <w:spacing w:after="0"/>
              <w:jc w:val="center"/>
              <w:rPr>
                <w:i/>
                <w:color w:val="FF0000"/>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D29B96" w14:textId="77777777" w:rsidR="00343D97" w:rsidRPr="004A241C" w:rsidRDefault="00343D97" w:rsidP="00CE7CC5">
            <w:pPr>
              <w:spacing w:after="0"/>
              <w:jc w:val="center"/>
              <w:rPr>
                <w:color w:val="000000"/>
              </w:rPr>
            </w:pPr>
            <w:r w:rsidRPr="004A241C">
              <w:rPr>
                <w:color w:val="000000"/>
              </w:rPr>
              <w:t>N/A</w:t>
            </w:r>
          </w:p>
        </w:tc>
      </w:tr>
      <w:tr w:rsidR="00343D97" w:rsidRPr="004A241C" w14:paraId="49A5FCCB"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7D04B8" w14:textId="77777777" w:rsidR="00343D97" w:rsidRDefault="00343D97" w:rsidP="00CE7CC5">
            <w:pPr>
              <w:spacing w:after="0"/>
              <w:rPr>
                <w:b/>
              </w:rPr>
            </w:pPr>
            <w:r w:rsidRPr="004A241C">
              <w:rPr>
                <w:b/>
              </w:rPr>
              <w:t xml:space="preserve">Rozmer </w:t>
            </w:r>
          </w:p>
          <w:p w14:paraId="252ADBF7" w14:textId="77777777" w:rsidR="00343D97" w:rsidRDefault="00343D97" w:rsidP="00CE7CC5">
            <w:pPr>
              <w:spacing w:after="0"/>
              <w:rPr>
                <w:b/>
              </w:rPr>
            </w:pPr>
          </w:p>
          <w:p w14:paraId="78455364" w14:textId="77777777" w:rsidR="00343D97" w:rsidRPr="004A241C" w:rsidRDefault="00343D97" w:rsidP="00CE7CC5">
            <w:pPr>
              <w:spacing w:after="0"/>
              <w:rPr>
                <w:b/>
                <w:color w:val="000000" w:themeColor="text1"/>
                <w:highlight w:val="yellow"/>
              </w:rPr>
            </w:pPr>
            <w:r w:rsidRPr="004A241C">
              <w:rPr>
                <w:b/>
              </w:rPr>
              <w:lastRenderedPageBreak/>
              <w:t>(Šírka x Hĺbka x Výška)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9D1A2B" w14:textId="77777777" w:rsidR="00343D97" w:rsidRPr="004A241C" w:rsidRDefault="00343D97" w:rsidP="00CE7CC5">
            <w:pPr>
              <w:spacing w:after="0"/>
              <w:rPr>
                <w:color w:val="000000"/>
              </w:rPr>
            </w:pPr>
            <w:r w:rsidRPr="004A241C">
              <w:rPr>
                <w:color w:val="000000"/>
              </w:rPr>
              <w:lastRenderedPageBreak/>
              <w:t>šírka</w:t>
            </w:r>
            <w:r>
              <w:rPr>
                <w:color w:val="000000"/>
              </w:rPr>
              <w:t xml:space="preserve"> 30 cm</w:t>
            </w:r>
          </w:p>
          <w:p w14:paraId="24019A65" w14:textId="77777777" w:rsidR="00343D97" w:rsidRDefault="00343D97" w:rsidP="00CE7CC5">
            <w:pPr>
              <w:spacing w:after="0"/>
              <w:rPr>
                <w:color w:val="000000"/>
              </w:rPr>
            </w:pPr>
            <w:r>
              <w:rPr>
                <w:color w:val="000000"/>
              </w:rPr>
              <w:t>hĺbka 20 cm</w:t>
            </w:r>
          </w:p>
          <w:p w14:paraId="6C8CE610" w14:textId="77777777" w:rsidR="00343D97" w:rsidRDefault="00343D97" w:rsidP="00CE7CC5">
            <w:pPr>
              <w:spacing w:after="0"/>
              <w:rPr>
                <w:color w:val="000000"/>
              </w:rPr>
            </w:pPr>
            <w:r w:rsidRPr="004A241C">
              <w:rPr>
                <w:color w:val="000000"/>
              </w:rPr>
              <w:lastRenderedPageBreak/>
              <w:t xml:space="preserve">výška </w:t>
            </w:r>
            <w:r>
              <w:rPr>
                <w:color w:val="000000"/>
              </w:rPr>
              <w:t>50 cm</w:t>
            </w:r>
          </w:p>
          <w:p w14:paraId="7462D7B0" w14:textId="77777777" w:rsidR="00343D97" w:rsidRPr="004A241C" w:rsidRDefault="00343D97" w:rsidP="00CE7CC5">
            <w:pPr>
              <w:spacing w:after="0"/>
              <w:rPr>
                <w:color w:val="000000" w:themeColor="text1"/>
              </w:rPr>
            </w:pPr>
            <w:r>
              <w:rPr>
                <w:color w:val="000000"/>
              </w:rPr>
              <w:t xml:space="preserve">Povolené Rozpätie </w:t>
            </w:r>
            <w:r w:rsidRPr="003B26B5">
              <w:rPr>
                <w:color w:val="000000"/>
              </w:rPr>
              <w:t>±</w:t>
            </w:r>
            <w:r>
              <w:rPr>
                <w:color w:val="000000"/>
              </w:rPr>
              <w:t xml:space="preserve"> </w:t>
            </w:r>
            <w:r w:rsidRPr="003B26B5">
              <w:rPr>
                <w:color w:val="000000"/>
              </w:rPr>
              <w:t>20%</w:t>
            </w:r>
          </w:p>
        </w:tc>
        <w:tc>
          <w:tcPr>
            <w:tcW w:w="2913" w:type="dxa"/>
            <w:tcBorders>
              <w:top w:val="single" w:sz="4" w:space="0" w:color="auto"/>
              <w:left w:val="single" w:sz="4" w:space="0" w:color="auto"/>
              <w:bottom w:val="single" w:sz="4" w:space="0" w:color="auto"/>
              <w:right w:val="single" w:sz="4" w:space="0" w:color="auto"/>
            </w:tcBorders>
            <w:vAlign w:val="center"/>
          </w:tcPr>
          <w:p w14:paraId="0EF98017" w14:textId="77777777" w:rsidR="00343D97" w:rsidRPr="004A241C" w:rsidRDefault="00343D97" w:rsidP="00CE7CC5">
            <w:pPr>
              <w:spacing w:after="0"/>
              <w:jc w:val="center"/>
              <w:rPr>
                <w:color w:val="000000"/>
                <w:highlight w:val="yellow"/>
              </w:rPr>
            </w:pPr>
            <w:r w:rsidRPr="004A241C">
              <w:rPr>
                <w:i/>
                <w:color w:val="FF0000"/>
              </w:rPr>
              <w:lastRenderedPageBreak/>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B39D4B" w14:textId="77777777" w:rsidR="00343D97" w:rsidRPr="004A241C" w:rsidRDefault="00343D97" w:rsidP="00CE7CC5">
            <w:pPr>
              <w:spacing w:after="0"/>
              <w:jc w:val="center"/>
              <w:rPr>
                <w:color w:val="000000"/>
              </w:rPr>
            </w:pPr>
            <w:r w:rsidRPr="004A241C">
              <w:rPr>
                <w:color w:val="000000"/>
              </w:rPr>
              <w:t>N/A</w:t>
            </w:r>
          </w:p>
        </w:tc>
      </w:tr>
      <w:tr w:rsidR="00343D97" w:rsidRPr="004A241C" w14:paraId="00B7DDB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FDA93" w14:textId="77777777" w:rsidR="00343D97" w:rsidRPr="000F3A12" w:rsidRDefault="00343D97" w:rsidP="00CE7CC5">
            <w:pPr>
              <w:spacing w:after="0"/>
              <w:rPr>
                <w:b/>
                <w:color w:val="000000"/>
              </w:rPr>
            </w:pPr>
            <w:r w:rsidRPr="000F3A12">
              <w:rPr>
                <w:b/>
                <w:color w:val="000000"/>
              </w:rPr>
              <w:t>Doplnkové príslušenstvo</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D129A5" w14:textId="77777777" w:rsidR="00343D97" w:rsidRDefault="00343D97" w:rsidP="00CE7CC5">
            <w:pPr>
              <w:spacing w:after="0"/>
              <w:rPr>
                <w:color w:val="000000"/>
              </w:rPr>
            </w:pPr>
            <w:r w:rsidRPr="000F3A12">
              <w:rPr>
                <w:color w:val="000000"/>
              </w:rPr>
              <w:t xml:space="preserve">Aktívny uhlíkový filter </w:t>
            </w:r>
          </w:p>
          <w:p w14:paraId="78377CAC" w14:textId="77777777" w:rsidR="00343D97" w:rsidRDefault="00343D97" w:rsidP="00CE7CC5">
            <w:pPr>
              <w:spacing w:after="0"/>
              <w:rPr>
                <w:color w:val="000000" w:themeColor="text1"/>
              </w:rPr>
            </w:pPr>
            <w:r>
              <w:rPr>
                <w:color w:val="000000" w:themeColor="text1"/>
              </w:rPr>
              <w:t>Časovač</w:t>
            </w:r>
          </w:p>
          <w:p w14:paraId="03B6DB9B" w14:textId="77777777" w:rsidR="00343D97" w:rsidRDefault="00343D97" w:rsidP="00CE7CC5">
            <w:pPr>
              <w:spacing w:after="0"/>
              <w:rPr>
                <w:color w:val="000000" w:themeColor="text1"/>
              </w:rPr>
            </w:pPr>
            <w:r>
              <w:rPr>
                <w:color w:val="000000" w:themeColor="text1"/>
              </w:rPr>
              <w:t>Displej</w:t>
            </w:r>
          </w:p>
          <w:p w14:paraId="19138C5F" w14:textId="77777777" w:rsidR="00343D97" w:rsidRPr="000F3A12" w:rsidRDefault="00343D97" w:rsidP="00CE7CC5">
            <w:pPr>
              <w:spacing w:after="0"/>
              <w:rPr>
                <w:color w:val="000000" w:themeColor="text1"/>
              </w:rPr>
            </w:pPr>
            <w:r>
              <w:rPr>
                <w:color w:val="000000" w:themeColor="text1"/>
              </w:rPr>
              <w:t>Na kolieskach</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FCE1CB" w14:textId="77777777" w:rsidR="00343D97" w:rsidRPr="004A241C" w:rsidRDefault="00343D97" w:rsidP="00CE7CC5">
            <w:pPr>
              <w:spacing w:after="0"/>
              <w:jc w:val="center"/>
              <w:rPr>
                <w:color w:val="00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96EF4F4" w14:textId="77777777" w:rsidR="00343D97" w:rsidRPr="004A241C" w:rsidRDefault="00343D97" w:rsidP="00CE7CC5">
            <w:pPr>
              <w:spacing w:after="0"/>
              <w:jc w:val="center"/>
              <w:rPr>
                <w:i/>
                <w:color w:val="FF0000"/>
              </w:rPr>
            </w:pPr>
            <w:r w:rsidRPr="004A241C">
              <w:rPr>
                <w:i/>
                <w:color w:val="FF0000"/>
              </w:rPr>
              <w:t>(doplní uchádzač)</w:t>
            </w:r>
          </w:p>
        </w:tc>
      </w:tr>
      <w:tr w:rsidR="00343D97" w:rsidRPr="004A241C" w14:paraId="7566B38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10A8C"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BE73A1"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0FF644C5"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12D0D"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82A0B09"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75B8FB80"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8824BCC"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9557B5"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0529E7D" w14:textId="77777777" w:rsidR="00343D97" w:rsidRPr="004A241C" w:rsidRDefault="00343D97" w:rsidP="003061F8">
            <w:pPr>
              <w:jc w:val="center"/>
              <w:rPr>
                <w:b/>
              </w:rPr>
            </w:pPr>
            <w:r w:rsidRPr="004A241C">
              <w:rPr>
                <w:b/>
              </w:rPr>
              <w:t>Vlastný návrh plnenia</w:t>
            </w:r>
          </w:p>
          <w:p w14:paraId="7C96CBD1" w14:textId="77777777" w:rsidR="00343D97" w:rsidRPr="004A241C" w:rsidRDefault="00343D97" w:rsidP="003061F8">
            <w:pPr>
              <w:jc w:val="center"/>
              <w:rPr>
                <w:bCs/>
                <w:color w:val="000000"/>
              </w:rPr>
            </w:pPr>
            <w:r w:rsidRPr="004A241C">
              <w:rPr>
                <w:bCs/>
                <w:color w:val="000000"/>
              </w:rPr>
              <w:t>(doplní uchádzač)</w:t>
            </w:r>
          </w:p>
          <w:p w14:paraId="401609C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531664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0F7A45" w14:textId="75A721C3" w:rsidR="00343D97" w:rsidRPr="00A9405B" w:rsidRDefault="00343D97" w:rsidP="003061F8">
            <w:pPr>
              <w:rPr>
                <w:b/>
                <w:bCs/>
                <w:color w:val="000000"/>
              </w:rPr>
            </w:pPr>
            <w:r w:rsidRPr="004A241C">
              <w:rPr>
                <w:b/>
                <w:bCs/>
                <w:color w:val="000000"/>
              </w:rPr>
              <w:t xml:space="preserve">Položka č. </w:t>
            </w:r>
            <w:r>
              <w:rPr>
                <w:b/>
                <w:bCs/>
                <w:color w:val="000000"/>
              </w:rPr>
              <w:t>24</w:t>
            </w:r>
            <w:r w:rsidRPr="004A241C">
              <w:rPr>
                <w:b/>
                <w:bCs/>
                <w:color w:val="000000"/>
              </w:rPr>
              <w:t xml:space="preserve"> – </w:t>
            </w:r>
            <w:r w:rsidRPr="0089660D">
              <w:rPr>
                <w:b/>
                <w:bCs/>
              </w:rPr>
              <w:t>Naparovacia žehlička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2D2969D"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3E8CDF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4B52937" w14:textId="77777777" w:rsidTr="003061F8">
        <w:trPr>
          <w:trHeight w:val="273"/>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2D6F75"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19C827" w14:textId="77777777" w:rsidR="00343D97" w:rsidRPr="004A241C" w:rsidRDefault="00343D97" w:rsidP="003061F8">
            <w:pPr>
              <w:rPr>
                <w:b/>
                <w:color w:val="000000"/>
              </w:rPr>
            </w:pPr>
            <w:r w:rsidRPr="004A241C">
              <w:rPr>
                <w:b/>
                <w:color w:val="000000"/>
              </w:rPr>
              <w:t xml:space="preserve"> </w:t>
            </w:r>
            <w:r>
              <w:rPr>
                <w:b/>
                <w:color w:val="000000"/>
              </w:rPr>
              <w:t>33</w:t>
            </w:r>
            <w:r w:rsidRPr="004A241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520422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197B986" w14:textId="77777777" w:rsidR="00343D97" w:rsidRPr="004A241C" w:rsidRDefault="00343D97" w:rsidP="003061F8">
            <w:pPr>
              <w:jc w:val="center"/>
              <w:rPr>
                <w:b/>
                <w:bCs/>
                <w:color w:val="000000"/>
                <w:highlight w:val="yellow"/>
              </w:rPr>
            </w:pPr>
          </w:p>
        </w:tc>
      </w:tr>
      <w:tr w:rsidR="00343D97" w:rsidRPr="004A241C" w14:paraId="76E56005"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FAED2A" w14:textId="77777777" w:rsidR="00343D97" w:rsidRPr="004A241C" w:rsidRDefault="00343D97" w:rsidP="00CE7CC5">
            <w:pPr>
              <w:spacing w:after="0"/>
              <w:rPr>
                <w:b/>
                <w:bCs/>
                <w:color w:val="000000"/>
              </w:rPr>
            </w:pPr>
            <w:r>
              <w:rPr>
                <w:b/>
              </w:rPr>
              <w:t>P</w:t>
            </w:r>
            <w:r w:rsidRPr="00BE310B">
              <w:rPr>
                <w:b/>
              </w:rPr>
              <w:t>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6910FE" w14:textId="77777777" w:rsidR="00343D97" w:rsidRPr="004A241C" w:rsidRDefault="00343D97" w:rsidP="00CE7CC5">
            <w:pPr>
              <w:spacing w:after="0"/>
              <w:rPr>
                <w:color w:val="000000"/>
              </w:rPr>
            </w:pPr>
            <w:r w:rsidRPr="00BE310B">
              <w:rPr>
                <w:color w:val="000000"/>
              </w:rPr>
              <w:t>min. 2,4 kW</w:t>
            </w:r>
          </w:p>
        </w:tc>
        <w:tc>
          <w:tcPr>
            <w:tcW w:w="2913" w:type="dxa"/>
            <w:tcBorders>
              <w:top w:val="single" w:sz="4" w:space="0" w:color="auto"/>
              <w:left w:val="nil"/>
              <w:bottom w:val="single" w:sz="4" w:space="0" w:color="auto"/>
              <w:right w:val="single" w:sz="4" w:space="0" w:color="auto"/>
            </w:tcBorders>
            <w:vAlign w:val="center"/>
          </w:tcPr>
          <w:p w14:paraId="3EBDA49C"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60C154" w14:textId="77777777" w:rsidR="00343D97" w:rsidRPr="004A241C" w:rsidRDefault="00343D97" w:rsidP="00CE7CC5">
            <w:pPr>
              <w:spacing w:after="0"/>
              <w:jc w:val="center"/>
              <w:rPr>
                <w:color w:val="000000"/>
              </w:rPr>
            </w:pPr>
            <w:r w:rsidRPr="004A241C">
              <w:rPr>
                <w:color w:val="000000"/>
              </w:rPr>
              <w:t>N/A</w:t>
            </w:r>
          </w:p>
        </w:tc>
      </w:tr>
      <w:tr w:rsidR="00343D97" w:rsidRPr="004A241C" w14:paraId="1C28D822"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8A19BF9" w14:textId="77777777" w:rsidR="00343D97" w:rsidRPr="004A241C" w:rsidRDefault="00343D97" w:rsidP="00CE7CC5">
            <w:pPr>
              <w:spacing w:after="0"/>
              <w:rPr>
                <w:b/>
                <w:bCs/>
                <w:color w:val="000000"/>
                <w:highlight w:val="yellow"/>
              </w:rPr>
            </w:pPr>
            <w:r w:rsidRPr="000C7A4D">
              <w:rPr>
                <w:b/>
              </w:rPr>
              <w:t>Objem nádržky</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AE9788C" w14:textId="77777777" w:rsidR="00343D97" w:rsidRPr="004A241C" w:rsidRDefault="00343D97" w:rsidP="00CE7CC5">
            <w:pPr>
              <w:spacing w:after="0"/>
              <w:rPr>
                <w:bCs/>
                <w:color w:val="000000"/>
                <w:highlight w:val="yellow"/>
              </w:rPr>
            </w:pPr>
            <w:r w:rsidRPr="000C7A4D">
              <w:rPr>
                <w:color w:val="000000"/>
              </w:rPr>
              <w:t xml:space="preserve">min. 300 </w:t>
            </w:r>
            <w:r>
              <w:rPr>
                <w:color w:val="000000"/>
              </w:rPr>
              <w:t>ml</w:t>
            </w:r>
          </w:p>
        </w:tc>
        <w:tc>
          <w:tcPr>
            <w:tcW w:w="2913" w:type="dxa"/>
            <w:tcBorders>
              <w:top w:val="single" w:sz="4" w:space="0" w:color="auto"/>
              <w:left w:val="nil"/>
              <w:bottom w:val="single" w:sz="4" w:space="0" w:color="auto"/>
              <w:right w:val="single" w:sz="4" w:space="0" w:color="auto"/>
            </w:tcBorders>
            <w:vAlign w:val="center"/>
          </w:tcPr>
          <w:p w14:paraId="79C26B92"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2A5C2A4"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3D69763A"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5F85FEC" w14:textId="77777777" w:rsidR="00343D97" w:rsidRPr="004A241C" w:rsidRDefault="00343D97" w:rsidP="00CE7CC5">
            <w:pPr>
              <w:spacing w:after="0"/>
              <w:rPr>
                <w:b/>
              </w:rPr>
            </w:pPr>
            <w:r w:rsidRPr="00E20C12">
              <w:rPr>
                <w:b/>
                <w:color w:val="000000"/>
              </w:rPr>
              <w:t>Konštantná para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484DD32" w14:textId="77777777" w:rsidR="00343D97" w:rsidRPr="004A241C" w:rsidRDefault="00343D97" w:rsidP="00CE7CC5">
            <w:pPr>
              <w:spacing w:after="0"/>
            </w:pPr>
            <w:r w:rsidRPr="00E20C12">
              <w:t xml:space="preserve">min. </w:t>
            </w:r>
            <w:r>
              <w:t>3</w:t>
            </w:r>
            <w:r w:rsidRPr="00E20C12">
              <w:t>0 g/min</w:t>
            </w:r>
          </w:p>
        </w:tc>
        <w:tc>
          <w:tcPr>
            <w:tcW w:w="2913" w:type="dxa"/>
            <w:tcBorders>
              <w:top w:val="single" w:sz="4" w:space="0" w:color="auto"/>
              <w:left w:val="nil"/>
              <w:bottom w:val="single" w:sz="4" w:space="0" w:color="auto"/>
              <w:right w:val="single" w:sz="4" w:space="0" w:color="auto"/>
            </w:tcBorders>
            <w:vAlign w:val="center"/>
          </w:tcPr>
          <w:p w14:paraId="78266F53"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589AAC6" w14:textId="77777777" w:rsidR="00343D97" w:rsidRPr="004A241C" w:rsidRDefault="00343D97" w:rsidP="00CE7CC5">
            <w:pPr>
              <w:spacing w:after="0"/>
              <w:jc w:val="center"/>
              <w:rPr>
                <w:color w:val="000000"/>
              </w:rPr>
            </w:pPr>
            <w:r w:rsidRPr="004A241C">
              <w:rPr>
                <w:color w:val="000000"/>
              </w:rPr>
              <w:t>N/A</w:t>
            </w:r>
          </w:p>
        </w:tc>
      </w:tr>
      <w:tr w:rsidR="00343D97" w:rsidRPr="004A241C" w14:paraId="33B8F3BF"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E95222" w14:textId="77777777" w:rsidR="00343D97" w:rsidRPr="00E20C12" w:rsidRDefault="00343D97" w:rsidP="00CE7CC5">
            <w:pPr>
              <w:spacing w:after="0"/>
              <w:rPr>
                <w:b/>
                <w:color w:val="000000"/>
              </w:rPr>
            </w:pPr>
            <w:r>
              <w:rPr>
                <w:b/>
                <w:color w:val="000000"/>
              </w:rPr>
              <w:t>Špecifikácia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F00ABA2" w14:textId="77777777" w:rsidR="00343D97" w:rsidRPr="00E20C12" w:rsidRDefault="00343D97" w:rsidP="00CE7CC5">
            <w:pPr>
              <w:spacing w:after="0"/>
            </w:pPr>
            <w:r>
              <w:t>Nastaviteľná teplota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7C5320E" w14:textId="77777777" w:rsidR="00343D97" w:rsidRPr="004A241C" w:rsidRDefault="00343D97" w:rsidP="00CE7CC5">
            <w:pPr>
              <w:spacing w:after="0"/>
              <w:jc w:val="center"/>
              <w:rPr>
                <w:i/>
                <w:color w:val="FF0000"/>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031E1284"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7FCACF3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BBD28"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5447F0D"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033AD190" w14:textId="77777777" w:rsidTr="00AA2281">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7B70DB"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4A54451"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028637CA"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1D7894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216F5E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5E3C419" w14:textId="77777777" w:rsidR="00343D97" w:rsidRPr="004A241C" w:rsidRDefault="00343D97" w:rsidP="003061F8">
            <w:pPr>
              <w:jc w:val="center"/>
              <w:rPr>
                <w:b/>
              </w:rPr>
            </w:pPr>
            <w:r w:rsidRPr="004A241C">
              <w:rPr>
                <w:b/>
              </w:rPr>
              <w:t>Vlastný návrh plnenia</w:t>
            </w:r>
          </w:p>
          <w:p w14:paraId="3DE6E619" w14:textId="77777777" w:rsidR="00343D97" w:rsidRPr="004A241C" w:rsidRDefault="00343D97" w:rsidP="003061F8">
            <w:pPr>
              <w:jc w:val="center"/>
              <w:rPr>
                <w:bCs/>
                <w:color w:val="000000"/>
              </w:rPr>
            </w:pPr>
            <w:r w:rsidRPr="004A241C">
              <w:rPr>
                <w:bCs/>
                <w:color w:val="000000"/>
              </w:rPr>
              <w:t>(doplní uchádzač)</w:t>
            </w:r>
          </w:p>
          <w:p w14:paraId="5E162007"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8C6670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01B8B8D" w14:textId="2B1D6136" w:rsidR="00343D97" w:rsidRPr="00A9405B" w:rsidRDefault="00343D97" w:rsidP="003061F8">
            <w:pPr>
              <w:rPr>
                <w:b/>
                <w:bCs/>
                <w:color w:val="000000"/>
              </w:rPr>
            </w:pPr>
            <w:r w:rsidRPr="004A241C">
              <w:rPr>
                <w:b/>
                <w:bCs/>
                <w:color w:val="000000"/>
              </w:rPr>
              <w:t xml:space="preserve">Položka č. </w:t>
            </w:r>
            <w:r>
              <w:rPr>
                <w:b/>
                <w:bCs/>
                <w:color w:val="000000"/>
              </w:rPr>
              <w:t>25</w:t>
            </w:r>
            <w:r w:rsidRPr="004A241C">
              <w:rPr>
                <w:b/>
                <w:bCs/>
                <w:color w:val="000000"/>
              </w:rPr>
              <w:t xml:space="preserve"> –  </w:t>
            </w:r>
            <w:r w:rsidRPr="00E20C12">
              <w:rPr>
                <w:b/>
                <w:bCs/>
                <w:color w:val="000000"/>
              </w:rPr>
              <w:t xml:space="preserve">Prietokový </w:t>
            </w:r>
            <w:r>
              <w:rPr>
                <w:b/>
                <w:bCs/>
                <w:color w:val="000000"/>
              </w:rPr>
              <w:t xml:space="preserve">beztlakový </w:t>
            </w:r>
            <w:r w:rsidRPr="00E20C12">
              <w:rPr>
                <w:b/>
                <w:bCs/>
                <w:color w:val="000000"/>
              </w:rPr>
              <w:t>ohrievač vody</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BC5A36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81B422D"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7160155" w14:textId="77777777" w:rsidTr="003061F8">
        <w:trPr>
          <w:trHeight w:val="241"/>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6B579A"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0C838B" w14:textId="77777777" w:rsidR="00343D97" w:rsidRPr="004A241C" w:rsidRDefault="00343D97" w:rsidP="003061F8">
            <w:pPr>
              <w:rPr>
                <w:b/>
                <w:color w:val="000000"/>
              </w:rPr>
            </w:pPr>
            <w:r w:rsidRPr="00026E1B">
              <w:rPr>
                <w:b/>
                <w:color w:val="000000"/>
              </w:rPr>
              <w:t>1</w:t>
            </w:r>
            <w:r>
              <w:rPr>
                <w:b/>
                <w:color w:val="000000"/>
              </w:rPr>
              <w:t>76</w:t>
            </w:r>
            <w:r w:rsidRPr="00026E1B">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61F21BE"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5E6359" w14:textId="77777777" w:rsidR="00343D97" w:rsidRPr="004A241C" w:rsidRDefault="00343D97" w:rsidP="003061F8">
            <w:pPr>
              <w:jc w:val="center"/>
              <w:rPr>
                <w:b/>
                <w:bCs/>
                <w:color w:val="000000"/>
                <w:highlight w:val="yellow"/>
              </w:rPr>
            </w:pPr>
          </w:p>
        </w:tc>
      </w:tr>
      <w:tr w:rsidR="00343D97" w:rsidRPr="004A241C" w14:paraId="3F430549"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3DF5F8" w14:textId="77777777" w:rsidR="00343D97" w:rsidRPr="004A241C" w:rsidRDefault="00343D97" w:rsidP="00CE7CC5">
            <w:pPr>
              <w:spacing w:after="0"/>
              <w:rPr>
                <w:b/>
                <w:bCs/>
                <w:color w:val="000000"/>
              </w:rPr>
            </w:pPr>
            <w:r w:rsidRPr="004A241C">
              <w:rPr>
                <w:b/>
              </w:rPr>
              <w:t>Príkon</w:t>
            </w:r>
          </w:p>
        </w:tc>
        <w:tc>
          <w:tcPr>
            <w:tcW w:w="264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11E7A3" w14:textId="77777777" w:rsidR="00343D97" w:rsidRPr="004A241C" w:rsidRDefault="00343D97" w:rsidP="00CE7CC5">
            <w:pPr>
              <w:spacing w:after="0"/>
              <w:rPr>
                <w:color w:val="000000"/>
              </w:rPr>
            </w:pPr>
            <w:r w:rsidRPr="004A241C">
              <w:rPr>
                <w:color w:val="000000"/>
              </w:rPr>
              <w:t>min. 2 kW</w:t>
            </w:r>
          </w:p>
        </w:tc>
        <w:tc>
          <w:tcPr>
            <w:tcW w:w="2913" w:type="dxa"/>
            <w:tcBorders>
              <w:top w:val="single" w:sz="4" w:space="0" w:color="auto"/>
              <w:left w:val="nil"/>
              <w:bottom w:val="single" w:sz="4" w:space="0" w:color="auto"/>
              <w:right w:val="single" w:sz="4" w:space="0" w:color="auto"/>
            </w:tcBorders>
            <w:vAlign w:val="center"/>
          </w:tcPr>
          <w:p w14:paraId="2FF02911" w14:textId="77777777" w:rsidR="00343D97" w:rsidRPr="004A241C" w:rsidRDefault="00343D97" w:rsidP="00CE7CC5">
            <w:pPr>
              <w:spacing w:after="0"/>
              <w:jc w:val="center"/>
              <w:rPr>
                <w:color w:val="000000"/>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B643B48" w14:textId="77777777" w:rsidR="00343D97" w:rsidRPr="004A241C" w:rsidRDefault="00343D97" w:rsidP="00CE7CC5">
            <w:pPr>
              <w:spacing w:after="0"/>
              <w:jc w:val="center"/>
              <w:rPr>
                <w:color w:val="000000"/>
              </w:rPr>
            </w:pPr>
            <w:r w:rsidRPr="004A241C">
              <w:rPr>
                <w:color w:val="000000"/>
              </w:rPr>
              <w:t>N/A</w:t>
            </w:r>
          </w:p>
        </w:tc>
      </w:tr>
      <w:tr w:rsidR="00343D97" w:rsidRPr="004A241C" w14:paraId="179FFB34" w14:textId="77777777" w:rsidTr="00AA2281">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92E89FB" w14:textId="77777777" w:rsidR="00343D97" w:rsidRPr="004A241C" w:rsidRDefault="00343D97" w:rsidP="00CE7CC5">
            <w:pPr>
              <w:spacing w:after="0"/>
              <w:rPr>
                <w:b/>
                <w:bCs/>
                <w:color w:val="000000"/>
                <w:highlight w:val="yellow"/>
              </w:rPr>
            </w:pPr>
            <w:r w:rsidRPr="00060CB2">
              <w:rPr>
                <w:b/>
              </w:rPr>
              <w:t>Prietok</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9700819" w14:textId="77777777" w:rsidR="00343D97" w:rsidRPr="004A241C" w:rsidRDefault="00343D97" w:rsidP="00CE7CC5">
            <w:pPr>
              <w:spacing w:after="0"/>
              <w:rPr>
                <w:bCs/>
                <w:color w:val="000000"/>
                <w:highlight w:val="yellow"/>
              </w:rPr>
            </w:pPr>
            <w:r w:rsidRPr="00C114D1">
              <w:rPr>
                <w:color w:val="000000"/>
              </w:rPr>
              <w:t>min. 2 l</w:t>
            </w:r>
          </w:p>
        </w:tc>
        <w:tc>
          <w:tcPr>
            <w:tcW w:w="2913" w:type="dxa"/>
            <w:tcBorders>
              <w:top w:val="single" w:sz="4" w:space="0" w:color="auto"/>
              <w:left w:val="nil"/>
              <w:bottom w:val="single" w:sz="4" w:space="0" w:color="auto"/>
              <w:right w:val="single" w:sz="4" w:space="0" w:color="auto"/>
            </w:tcBorders>
            <w:vAlign w:val="center"/>
          </w:tcPr>
          <w:p w14:paraId="39F37D7A" w14:textId="77777777" w:rsidR="00343D97" w:rsidRPr="004A241C" w:rsidRDefault="00343D97" w:rsidP="00CE7CC5">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D21755B" w14:textId="77777777" w:rsidR="00343D97" w:rsidRPr="004A241C" w:rsidRDefault="00343D97" w:rsidP="00CE7CC5">
            <w:pPr>
              <w:spacing w:after="0"/>
              <w:jc w:val="center"/>
              <w:rPr>
                <w:color w:val="000000"/>
                <w:highlight w:val="yellow"/>
              </w:rPr>
            </w:pPr>
            <w:r w:rsidRPr="004A241C">
              <w:rPr>
                <w:color w:val="000000"/>
              </w:rPr>
              <w:t>N/A</w:t>
            </w:r>
          </w:p>
        </w:tc>
      </w:tr>
      <w:tr w:rsidR="00343D97" w:rsidRPr="004A241C" w14:paraId="6E22D1AF"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74B6E1" w14:textId="77777777" w:rsidR="00343D97" w:rsidRPr="004A241C" w:rsidRDefault="00343D97" w:rsidP="00CE7CC5">
            <w:pPr>
              <w:spacing w:after="0"/>
              <w:rPr>
                <w:b/>
                <w:color w:val="000000" w:themeColor="text1"/>
                <w:highlight w:val="yellow"/>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8D065" w14:textId="77777777" w:rsidR="00343D97" w:rsidRDefault="00343D97" w:rsidP="00CE7CC5">
            <w:pPr>
              <w:spacing w:after="0"/>
              <w:rPr>
                <w:color w:val="000000" w:themeColor="text1"/>
              </w:rPr>
            </w:pPr>
            <w:r>
              <w:rPr>
                <w:color w:val="000000" w:themeColor="text1"/>
              </w:rPr>
              <w:t>B</w:t>
            </w:r>
            <w:r w:rsidRPr="00373C2C">
              <w:rPr>
                <w:color w:val="000000" w:themeColor="text1"/>
              </w:rPr>
              <w:t>eztlaková zmiešavacia batéria</w:t>
            </w:r>
          </w:p>
          <w:p w14:paraId="607F99DE" w14:textId="77777777" w:rsidR="00343D97" w:rsidRDefault="00343D97" w:rsidP="00CE7CC5">
            <w:pPr>
              <w:spacing w:after="0"/>
              <w:rPr>
                <w:color w:val="000000" w:themeColor="text1"/>
              </w:rPr>
            </w:pPr>
            <w:r>
              <w:rPr>
                <w:color w:val="000000" w:themeColor="text1"/>
              </w:rPr>
              <w:t>Tepelná ochrana</w:t>
            </w:r>
          </w:p>
          <w:p w14:paraId="1A3EB823" w14:textId="77777777" w:rsidR="00343D97" w:rsidRPr="0091307F" w:rsidRDefault="00343D97" w:rsidP="00CE7CC5">
            <w:pPr>
              <w:spacing w:after="0"/>
              <w:rPr>
                <w:i/>
                <w:iCs/>
                <w:color w:val="000000" w:themeColor="text1"/>
              </w:rPr>
            </w:pPr>
            <w:r w:rsidRPr="0091307F">
              <w:rPr>
                <w:i/>
                <w:iCs/>
                <w:color w:val="000000" w:themeColor="text1"/>
              </w:rPr>
              <w:t>(pozn. umiestnenie – pod a nad umývadlo)</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2ACC10" w14:textId="77777777" w:rsidR="00343D97" w:rsidRPr="004A241C" w:rsidRDefault="00343D97" w:rsidP="00CE7CC5">
            <w:pPr>
              <w:spacing w:after="0"/>
              <w:jc w:val="center"/>
              <w:rPr>
                <w:color w:val="000000"/>
                <w:highlight w:val="yellow"/>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4BE3683D" w14:textId="77777777" w:rsidR="00343D97" w:rsidRPr="004A241C" w:rsidRDefault="00343D97" w:rsidP="00CE7CC5">
            <w:pPr>
              <w:spacing w:after="0"/>
              <w:jc w:val="center"/>
              <w:rPr>
                <w:color w:val="000000"/>
              </w:rPr>
            </w:pPr>
            <w:r w:rsidRPr="004A241C">
              <w:rPr>
                <w:i/>
                <w:color w:val="FF0000"/>
              </w:rPr>
              <w:t>(doplní uchádzač)</w:t>
            </w:r>
          </w:p>
        </w:tc>
      </w:tr>
      <w:tr w:rsidR="00343D97" w:rsidRPr="004A241C" w14:paraId="15DEA8D1" w14:textId="77777777" w:rsidTr="00AA2281">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D32B7F" w14:textId="77777777" w:rsidR="00343D97" w:rsidRPr="004A241C" w:rsidRDefault="00343D97" w:rsidP="00CE7CC5">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889F7" w14:textId="77777777" w:rsidR="00343D97" w:rsidRPr="004A241C" w:rsidRDefault="00343D97" w:rsidP="00CE7CC5">
            <w:pPr>
              <w:spacing w:after="0"/>
              <w:rPr>
                <w:color w:val="000000"/>
              </w:rPr>
            </w:pPr>
            <w:r>
              <w:rPr>
                <w:color w:val="000000"/>
              </w:rPr>
              <w:t xml:space="preserve">min. </w:t>
            </w:r>
            <w:r w:rsidRPr="0055508A">
              <w:rPr>
                <w:color w:val="000000"/>
              </w:rPr>
              <w:t>IP 24</w:t>
            </w:r>
          </w:p>
        </w:tc>
        <w:tc>
          <w:tcPr>
            <w:tcW w:w="2913" w:type="dxa"/>
            <w:tcBorders>
              <w:top w:val="single" w:sz="4" w:space="0" w:color="auto"/>
              <w:left w:val="single" w:sz="4" w:space="0" w:color="auto"/>
              <w:bottom w:val="single" w:sz="4" w:space="0" w:color="auto"/>
              <w:right w:val="single" w:sz="4" w:space="0" w:color="auto"/>
            </w:tcBorders>
            <w:vAlign w:val="center"/>
          </w:tcPr>
          <w:p w14:paraId="5C11B8F9" w14:textId="77777777" w:rsidR="00343D97" w:rsidRPr="004A241C" w:rsidRDefault="00343D97" w:rsidP="00CE7CC5">
            <w:pPr>
              <w:spacing w:after="0"/>
              <w:jc w:val="center"/>
              <w:rPr>
                <w:color w:val="00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F2060B" w14:textId="77777777" w:rsidR="00343D97" w:rsidRPr="004A241C" w:rsidRDefault="00343D97" w:rsidP="00CE7CC5">
            <w:pPr>
              <w:spacing w:after="0"/>
              <w:jc w:val="center"/>
              <w:rPr>
                <w:i/>
                <w:color w:val="FF0000"/>
              </w:rPr>
            </w:pPr>
            <w:r w:rsidRPr="004A241C">
              <w:rPr>
                <w:color w:val="000000"/>
              </w:rPr>
              <w:t>N/A</w:t>
            </w:r>
          </w:p>
        </w:tc>
      </w:tr>
      <w:tr w:rsidR="00343D97" w:rsidRPr="004A241C" w14:paraId="2DBED332"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FF2515" w14:textId="77777777" w:rsidR="00343D97" w:rsidRPr="004A241C" w:rsidRDefault="00343D97" w:rsidP="00CE7CC5">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C3E5138" w14:textId="77777777" w:rsidR="00343D97" w:rsidRPr="004A241C" w:rsidRDefault="00343D97" w:rsidP="00CE7CC5">
            <w:pPr>
              <w:spacing w:after="0"/>
              <w:jc w:val="center"/>
              <w:rPr>
                <w:b/>
                <w:color w:val="000000"/>
                <w:highlight w:val="yellow"/>
              </w:rPr>
            </w:pPr>
            <w:r w:rsidRPr="004A241C">
              <w:rPr>
                <w:i/>
                <w:color w:val="FF0000"/>
              </w:rPr>
              <w:t>(doplní uchádzač)</w:t>
            </w:r>
          </w:p>
        </w:tc>
      </w:tr>
      <w:tr w:rsidR="00343D97" w:rsidRPr="004A241C" w14:paraId="4BD601B0"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8F6C4" w14:textId="77777777" w:rsidR="00343D97" w:rsidRPr="004A241C" w:rsidRDefault="00343D97" w:rsidP="00CE7CC5">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DF6943" w14:textId="77777777" w:rsidR="00343D97" w:rsidRPr="004A241C" w:rsidRDefault="00343D97" w:rsidP="00CE7CC5">
            <w:pPr>
              <w:spacing w:after="0"/>
              <w:jc w:val="center"/>
              <w:rPr>
                <w:b/>
                <w:color w:val="000000"/>
                <w:highlight w:val="yellow"/>
              </w:rPr>
            </w:pPr>
            <w:r w:rsidRPr="004A241C">
              <w:rPr>
                <w:i/>
                <w:color w:val="FF0000"/>
              </w:rPr>
              <w:t>(doplní uchádzač)</w:t>
            </w:r>
          </w:p>
        </w:tc>
      </w:tr>
    </w:tbl>
    <w:p w14:paraId="6C0B8850" w14:textId="77777777" w:rsidR="00343D97" w:rsidRDefault="00343D97" w:rsidP="00343D97"/>
    <w:p w14:paraId="11795AEE"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8D56B3D"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7A2054B"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DB20E3A" w14:textId="77777777" w:rsidR="00343D97" w:rsidRPr="004A241C" w:rsidRDefault="00343D97" w:rsidP="003061F8">
            <w:pPr>
              <w:jc w:val="center"/>
              <w:rPr>
                <w:b/>
              </w:rPr>
            </w:pPr>
            <w:r w:rsidRPr="004A241C">
              <w:rPr>
                <w:b/>
              </w:rPr>
              <w:t>Vlastný návrh plnenia</w:t>
            </w:r>
          </w:p>
          <w:p w14:paraId="52D883D6" w14:textId="77777777" w:rsidR="00343D97" w:rsidRPr="004A241C" w:rsidRDefault="00343D97" w:rsidP="003061F8">
            <w:pPr>
              <w:jc w:val="center"/>
              <w:rPr>
                <w:bCs/>
                <w:color w:val="000000"/>
              </w:rPr>
            </w:pPr>
            <w:r w:rsidRPr="004A241C">
              <w:rPr>
                <w:bCs/>
                <w:color w:val="000000"/>
              </w:rPr>
              <w:t>(doplní uchádzač)</w:t>
            </w:r>
          </w:p>
          <w:p w14:paraId="57468E7E"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011B316F"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9C700C0" w14:textId="2D4B246D"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26</w:t>
            </w:r>
            <w:r w:rsidRPr="004A241C">
              <w:rPr>
                <w:b/>
                <w:bCs/>
                <w:color w:val="000000" w:themeColor="text1"/>
              </w:rPr>
              <w:t xml:space="preserve"> – </w:t>
            </w:r>
            <w:r w:rsidRPr="00733BA1">
              <w:rPr>
                <w:b/>
                <w:bCs/>
                <w:color w:val="000000" w:themeColor="text1"/>
              </w:rPr>
              <w:t>Nástenný elektrický ohrievač vody 80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274A10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F51D31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5ABBBC3"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44255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0599FBF" w14:textId="77777777" w:rsidR="00343D97" w:rsidRPr="004A241C" w:rsidRDefault="00343D97" w:rsidP="003061F8">
            <w:pPr>
              <w:rPr>
                <w:b/>
                <w:color w:val="000000"/>
              </w:rPr>
            </w:pPr>
            <w:r>
              <w:rPr>
                <w:b/>
                <w:color w:val="000000"/>
              </w:rPr>
              <w:t>37</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952549E"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684F4B0" w14:textId="77777777" w:rsidR="00343D97" w:rsidRPr="004A241C" w:rsidRDefault="00343D97" w:rsidP="003061F8">
            <w:pPr>
              <w:jc w:val="center"/>
              <w:rPr>
                <w:b/>
                <w:bCs/>
                <w:color w:val="000000"/>
                <w:highlight w:val="yellow"/>
              </w:rPr>
            </w:pPr>
          </w:p>
        </w:tc>
      </w:tr>
      <w:tr w:rsidR="00343D97" w:rsidRPr="004A241C" w14:paraId="233DC2CA" w14:textId="77777777" w:rsidTr="00D85A9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EE7AE"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61ACEC3" w14:textId="77777777" w:rsidR="00343D97" w:rsidRPr="004A241C" w:rsidRDefault="00343D97" w:rsidP="00A9405B">
            <w:pPr>
              <w:spacing w:after="0"/>
              <w:rPr>
                <w:bCs/>
                <w:color w:val="000000"/>
                <w:highlight w:val="yellow"/>
              </w:rPr>
            </w:pPr>
            <w:r w:rsidRPr="00E67F92">
              <w:rPr>
                <w:color w:val="000000"/>
              </w:rPr>
              <w:t>min. 80 l</w:t>
            </w:r>
          </w:p>
        </w:tc>
        <w:tc>
          <w:tcPr>
            <w:tcW w:w="2913" w:type="dxa"/>
            <w:tcBorders>
              <w:top w:val="single" w:sz="4" w:space="0" w:color="auto"/>
              <w:left w:val="nil"/>
              <w:bottom w:val="single" w:sz="4" w:space="0" w:color="auto"/>
              <w:right w:val="single" w:sz="4" w:space="0" w:color="auto"/>
            </w:tcBorders>
            <w:vAlign w:val="center"/>
          </w:tcPr>
          <w:p w14:paraId="6D7ACC6E"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B017DA4"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36239094"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667A6E"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738688" w14:textId="77777777" w:rsidR="00343D97" w:rsidRPr="004A241C" w:rsidRDefault="00343D97" w:rsidP="00A9405B">
            <w:pPr>
              <w:spacing w:after="0"/>
              <w:rPr>
                <w:color w:val="000000" w:themeColor="text1"/>
              </w:rPr>
            </w:pPr>
            <w:r w:rsidRPr="00525B3A">
              <w:t>min. 1,8 kW</w:t>
            </w:r>
          </w:p>
        </w:tc>
        <w:tc>
          <w:tcPr>
            <w:tcW w:w="2913" w:type="dxa"/>
            <w:tcBorders>
              <w:top w:val="single" w:sz="4" w:space="0" w:color="auto"/>
              <w:left w:val="single" w:sz="4" w:space="0" w:color="auto"/>
              <w:bottom w:val="single" w:sz="4" w:space="0" w:color="auto"/>
              <w:right w:val="single" w:sz="4" w:space="0" w:color="auto"/>
            </w:tcBorders>
            <w:vAlign w:val="center"/>
          </w:tcPr>
          <w:p w14:paraId="33FCEE91"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FE61" w14:textId="77777777" w:rsidR="00343D97" w:rsidRPr="004A241C" w:rsidRDefault="00343D97" w:rsidP="00A9405B">
            <w:pPr>
              <w:spacing w:after="0"/>
              <w:jc w:val="center"/>
              <w:rPr>
                <w:color w:val="000000"/>
              </w:rPr>
            </w:pPr>
            <w:r w:rsidRPr="004A241C">
              <w:rPr>
                <w:color w:val="000000"/>
              </w:rPr>
              <w:t>N/A</w:t>
            </w:r>
          </w:p>
        </w:tc>
      </w:tr>
      <w:tr w:rsidR="00343D97" w:rsidRPr="004A241C" w14:paraId="3182B61E"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E403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A2CF54" w14:textId="77777777" w:rsidR="00343D97" w:rsidRPr="00E67F92" w:rsidRDefault="00343D97" w:rsidP="00A9405B">
            <w:pPr>
              <w:spacing w:after="0"/>
              <w:rPr>
                <w:color w:val="000000"/>
              </w:rPr>
            </w:pPr>
            <w:r w:rsidRPr="00525B3A">
              <w:t>min. IP X4</w:t>
            </w:r>
          </w:p>
        </w:tc>
        <w:tc>
          <w:tcPr>
            <w:tcW w:w="2913" w:type="dxa"/>
            <w:tcBorders>
              <w:top w:val="single" w:sz="4" w:space="0" w:color="auto"/>
              <w:left w:val="single" w:sz="4" w:space="0" w:color="auto"/>
              <w:bottom w:val="single" w:sz="4" w:space="0" w:color="auto"/>
              <w:right w:val="single" w:sz="4" w:space="0" w:color="auto"/>
            </w:tcBorders>
            <w:vAlign w:val="center"/>
          </w:tcPr>
          <w:p w14:paraId="55F8B6AF"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854A5D" w14:textId="77777777" w:rsidR="00343D97" w:rsidRPr="004A241C" w:rsidRDefault="00343D97" w:rsidP="00A9405B">
            <w:pPr>
              <w:spacing w:after="0"/>
              <w:jc w:val="center"/>
              <w:rPr>
                <w:color w:val="000000"/>
              </w:rPr>
            </w:pPr>
            <w:r w:rsidRPr="004A241C">
              <w:rPr>
                <w:color w:val="000000"/>
              </w:rPr>
              <w:t>N/A</w:t>
            </w:r>
          </w:p>
        </w:tc>
      </w:tr>
      <w:tr w:rsidR="00343D97" w:rsidRPr="004A241C" w14:paraId="7B50FAD1"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9158B0" w14:textId="77777777" w:rsidR="00343D97" w:rsidRPr="00E67F92" w:rsidRDefault="00343D97" w:rsidP="00A9405B">
            <w:pPr>
              <w:spacing w:after="0"/>
              <w:rPr>
                <w:b/>
                <w:color w:val="000000" w:themeColor="text1"/>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45632" w14:textId="77777777" w:rsidR="00343D97" w:rsidRPr="00525B3A" w:rsidRDefault="00343D97" w:rsidP="00A9405B">
            <w:pPr>
              <w:spacing w:after="0"/>
            </w:pPr>
            <w:r w:rsidRPr="00525B3A">
              <w:t>Tepelná ochrana</w:t>
            </w:r>
          </w:p>
          <w:p w14:paraId="266B7230" w14:textId="77777777" w:rsidR="00343D97" w:rsidRPr="00525B3A" w:rsidRDefault="00343D97" w:rsidP="00A9405B">
            <w:pPr>
              <w:spacing w:after="0"/>
            </w:pPr>
            <w:r w:rsidRPr="00525B3A">
              <w:t>Mrazuvzdorná poistka</w:t>
            </w:r>
          </w:p>
          <w:p w14:paraId="030873DB" w14:textId="77777777" w:rsidR="00343D97" w:rsidRPr="00525B3A" w:rsidRDefault="00343D97" w:rsidP="00A9405B">
            <w:pPr>
              <w:spacing w:after="0"/>
            </w:pPr>
            <w:r w:rsidRPr="00525B3A">
              <w:t>Poistný ventil so spätnou klapkou</w:t>
            </w:r>
          </w:p>
          <w:p w14:paraId="765158EB" w14:textId="77777777" w:rsidR="00343D97" w:rsidRPr="00525B3A" w:rsidRDefault="00343D97" w:rsidP="00A9405B">
            <w:pPr>
              <w:spacing w:after="0"/>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CD30B4"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FD22136"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1FAEDD4A"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31AD6"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1967C6"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758F62BA"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6C28DE"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687CFA"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18CB6698"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6A1DE87F"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E2B93C9" w14:textId="77777777" w:rsidR="00343D97" w:rsidRPr="004A241C" w:rsidRDefault="00343D97" w:rsidP="003061F8">
            <w:pPr>
              <w:rPr>
                <w:b/>
                <w:bCs/>
                <w:color w:val="000000"/>
              </w:rPr>
            </w:pPr>
            <w:r w:rsidRPr="004A241C">
              <w:rPr>
                <w:b/>
              </w:rPr>
              <w:lastRenderedPageBreak/>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8D15331" w14:textId="77777777" w:rsidR="00343D97" w:rsidRPr="004A241C" w:rsidRDefault="00343D97" w:rsidP="003061F8">
            <w:pPr>
              <w:jc w:val="center"/>
              <w:rPr>
                <w:b/>
              </w:rPr>
            </w:pPr>
            <w:r w:rsidRPr="004A241C">
              <w:rPr>
                <w:b/>
              </w:rPr>
              <w:t>Vlastný návrh plnenia</w:t>
            </w:r>
          </w:p>
          <w:p w14:paraId="11718274" w14:textId="77777777" w:rsidR="00343D97" w:rsidRPr="004A241C" w:rsidRDefault="00343D97" w:rsidP="003061F8">
            <w:pPr>
              <w:jc w:val="center"/>
              <w:rPr>
                <w:bCs/>
                <w:color w:val="000000"/>
              </w:rPr>
            </w:pPr>
            <w:r w:rsidRPr="004A241C">
              <w:rPr>
                <w:bCs/>
                <w:color w:val="000000"/>
              </w:rPr>
              <w:t>(doplní uchádzač)</w:t>
            </w:r>
          </w:p>
          <w:p w14:paraId="4AA6552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FD6BA1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4E968B1" w14:textId="2E79CF58"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27</w:t>
            </w:r>
            <w:r w:rsidRPr="004A241C">
              <w:rPr>
                <w:b/>
                <w:bCs/>
                <w:color w:val="000000" w:themeColor="text1"/>
              </w:rPr>
              <w:t xml:space="preserve"> – </w:t>
            </w:r>
            <w:r w:rsidRPr="00733BA1">
              <w:rPr>
                <w:b/>
                <w:bCs/>
                <w:color w:val="000000" w:themeColor="text1"/>
              </w:rPr>
              <w:t xml:space="preserve">Nástenný elektrický ohrievač vody </w:t>
            </w:r>
            <w:r>
              <w:rPr>
                <w:b/>
                <w:bCs/>
                <w:color w:val="000000" w:themeColor="text1"/>
              </w:rPr>
              <w:t>120</w:t>
            </w:r>
            <w:r w:rsidRPr="00733BA1">
              <w:rPr>
                <w:b/>
                <w:bCs/>
                <w:color w:val="000000" w:themeColor="text1"/>
              </w:rPr>
              <w:t xml:space="preserve">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96221F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4BF095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AF3D111" w14:textId="77777777" w:rsidTr="003061F8">
        <w:trPr>
          <w:trHeight w:val="240"/>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AE73A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E9893FC" w14:textId="77777777" w:rsidR="00343D97" w:rsidRPr="004A241C" w:rsidRDefault="00343D97" w:rsidP="003061F8">
            <w:pPr>
              <w:rPr>
                <w:b/>
                <w:color w:val="000000"/>
              </w:rPr>
            </w:pPr>
            <w:r w:rsidRPr="004A241C">
              <w:rPr>
                <w:b/>
                <w:color w:val="000000"/>
              </w:rPr>
              <w:t xml:space="preserve"> </w:t>
            </w:r>
            <w:r>
              <w:rPr>
                <w:b/>
                <w:color w:val="000000"/>
              </w:rPr>
              <w:t>28</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E71DFC0"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1A17AE1" w14:textId="77777777" w:rsidR="00343D97" w:rsidRPr="004A241C" w:rsidRDefault="00343D97" w:rsidP="003061F8">
            <w:pPr>
              <w:jc w:val="center"/>
              <w:rPr>
                <w:b/>
                <w:bCs/>
                <w:color w:val="000000"/>
                <w:highlight w:val="yellow"/>
              </w:rPr>
            </w:pPr>
          </w:p>
        </w:tc>
      </w:tr>
      <w:tr w:rsidR="00343D97" w:rsidRPr="004A241C" w14:paraId="67801754" w14:textId="77777777" w:rsidTr="00D85A9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6A87662"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27D25529" w14:textId="77777777" w:rsidR="00343D97" w:rsidRPr="004A241C" w:rsidRDefault="00343D97" w:rsidP="00A9405B">
            <w:pPr>
              <w:spacing w:after="0"/>
              <w:rPr>
                <w:bCs/>
                <w:color w:val="000000"/>
                <w:highlight w:val="yellow"/>
              </w:rPr>
            </w:pPr>
            <w:r w:rsidRPr="00E67F92">
              <w:rPr>
                <w:color w:val="000000"/>
              </w:rPr>
              <w:t xml:space="preserve">min. </w:t>
            </w:r>
            <w:r>
              <w:rPr>
                <w:color w:val="000000"/>
              </w:rPr>
              <w:t>12</w:t>
            </w:r>
            <w:r w:rsidRPr="00E67F92">
              <w:rPr>
                <w:color w:val="000000"/>
              </w:rPr>
              <w:t>0 l</w:t>
            </w:r>
          </w:p>
        </w:tc>
        <w:tc>
          <w:tcPr>
            <w:tcW w:w="2913" w:type="dxa"/>
            <w:tcBorders>
              <w:top w:val="single" w:sz="4" w:space="0" w:color="auto"/>
              <w:left w:val="nil"/>
              <w:bottom w:val="single" w:sz="4" w:space="0" w:color="auto"/>
              <w:right w:val="single" w:sz="4" w:space="0" w:color="auto"/>
            </w:tcBorders>
            <w:vAlign w:val="center"/>
          </w:tcPr>
          <w:p w14:paraId="4B19CB47"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984447"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6D6323D1"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BF2EB"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2EF72" w14:textId="77777777" w:rsidR="00343D97" w:rsidRPr="004A241C" w:rsidRDefault="00343D97" w:rsidP="00A9405B">
            <w:pPr>
              <w:spacing w:after="0"/>
              <w:rPr>
                <w:color w:val="000000" w:themeColor="text1"/>
              </w:rPr>
            </w:pPr>
            <w:r w:rsidRPr="00E67F92">
              <w:rPr>
                <w:color w:val="000000"/>
              </w:rPr>
              <w:t xml:space="preserve">min. </w:t>
            </w:r>
            <w:r>
              <w:rPr>
                <w:color w:val="000000"/>
              </w:rPr>
              <w:t>2</w:t>
            </w:r>
            <w:r w:rsidRPr="00E67F92">
              <w:rPr>
                <w:color w:val="000000"/>
              </w:rPr>
              <w:t xml:space="preserve"> kW</w:t>
            </w:r>
          </w:p>
        </w:tc>
        <w:tc>
          <w:tcPr>
            <w:tcW w:w="2913" w:type="dxa"/>
            <w:tcBorders>
              <w:top w:val="single" w:sz="4" w:space="0" w:color="auto"/>
              <w:left w:val="single" w:sz="4" w:space="0" w:color="auto"/>
              <w:bottom w:val="single" w:sz="4" w:space="0" w:color="auto"/>
              <w:right w:val="single" w:sz="4" w:space="0" w:color="auto"/>
            </w:tcBorders>
            <w:vAlign w:val="center"/>
          </w:tcPr>
          <w:p w14:paraId="7D58CC97"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ADB770" w14:textId="77777777" w:rsidR="00343D97" w:rsidRPr="004A241C" w:rsidRDefault="00343D97" w:rsidP="00A9405B">
            <w:pPr>
              <w:spacing w:after="0"/>
              <w:jc w:val="center"/>
              <w:rPr>
                <w:color w:val="000000"/>
              </w:rPr>
            </w:pPr>
            <w:r w:rsidRPr="004A241C">
              <w:rPr>
                <w:color w:val="000000"/>
              </w:rPr>
              <w:t>N/A</w:t>
            </w:r>
          </w:p>
        </w:tc>
      </w:tr>
      <w:tr w:rsidR="00343D97" w:rsidRPr="004A241C" w14:paraId="0CB60389"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620AD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4725D6" w14:textId="77777777" w:rsidR="00343D97" w:rsidRPr="00E67F92" w:rsidRDefault="00343D97" w:rsidP="00A9405B">
            <w:pPr>
              <w:spacing w:after="0"/>
              <w:rPr>
                <w:color w:val="000000"/>
              </w:rPr>
            </w:pPr>
            <w:r w:rsidRPr="00525B3A">
              <w:t>min. IP X4</w:t>
            </w:r>
          </w:p>
        </w:tc>
        <w:tc>
          <w:tcPr>
            <w:tcW w:w="2913" w:type="dxa"/>
            <w:tcBorders>
              <w:top w:val="single" w:sz="4" w:space="0" w:color="auto"/>
              <w:left w:val="single" w:sz="4" w:space="0" w:color="auto"/>
              <w:bottom w:val="single" w:sz="4" w:space="0" w:color="auto"/>
              <w:right w:val="single" w:sz="4" w:space="0" w:color="auto"/>
            </w:tcBorders>
            <w:vAlign w:val="center"/>
          </w:tcPr>
          <w:p w14:paraId="27835803"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D439B0" w14:textId="77777777" w:rsidR="00343D97" w:rsidRPr="004A241C" w:rsidRDefault="00343D97" w:rsidP="00A9405B">
            <w:pPr>
              <w:spacing w:after="0"/>
              <w:jc w:val="center"/>
              <w:rPr>
                <w:color w:val="000000"/>
              </w:rPr>
            </w:pPr>
            <w:r w:rsidRPr="004A241C">
              <w:rPr>
                <w:color w:val="000000"/>
              </w:rPr>
              <w:t>N/A</w:t>
            </w:r>
          </w:p>
        </w:tc>
      </w:tr>
      <w:tr w:rsidR="00343D97" w:rsidRPr="004A241C" w14:paraId="708EA538" w14:textId="77777777" w:rsidTr="00D85A9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B25624" w14:textId="77777777" w:rsidR="00343D97" w:rsidRPr="00E67F92" w:rsidRDefault="00343D97" w:rsidP="00A9405B">
            <w:pPr>
              <w:spacing w:after="0"/>
              <w:rPr>
                <w:b/>
                <w:color w:val="000000" w:themeColor="text1"/>
              </w:rPr>
            </w:pPr>
            <w:r w:rsidRPr="004A241C">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9F85D5" w14:textId="77777777" w:rsidR="00343D97" w:rsidRDefault="00343D97" w:rsidP="00A9405B">
            <w:pPr>
              <w:spacing w:after="0"/>
              <w:rPr>
                <w:color w:val="000000" w:themeColor="text1"/>
              </w:rPr>
            </w:pPr>
            <w:r>
              <w:rPr>
                <w:color w:val="000000" w:themeColor="text1"/>
              </w:rPr>
              <w:t>Tepelná ochrana</w:t>
            </w:r>
          </w:p>
          <w:p w14:paraId="6BDE25A7" w14:textId="77777777" w:rsidR="00343D97" w:rsidRDefault="00343D97" w:rsidP="00A9405B">
            <w:pPr>
              <w:spacing w:after="0"/>
              <w:rPr>
                <w:color w:val="000000" w:themeColor="text1"/>
              </w:rPr>
            </w:pPr>
            <w:r>
              <w:rPr>
                <w:color w:val="000000" w:themeColor="text1"/>
              </w:rPr>
              <w:t>Mrazuvzdorná poistka</w:t>
            </w:r>
          </w:p>
          <w:p w14:paraId="44575973" w14:textId="77777777" w:rsidR="00343D97" w:rsidRDefault="00343D97" w:rsidP="00A9405B">
            <w:pPr>
              <w:spacing w:after="0"/>
              <w:rPr>
                <w:color w:val="000000" w:themeColor="text1"/>
              </w:rPr>
            </w:pPr>
            <w:r>
              <w:rPr>
                <w:color w:val="000000" w:themeColor="text1"/>
              </w:rPr>
              <w:t>Poistný ventil so spätnou klapkou</w:t>
            </w:r>
          </w:p>
          <w:p w14:paraId="660F6C43" w14:textId="77777777" w:rsidR="00343D97" w:rsidRPr="006A6FD3" w:rsidRDefault="00343D97" w:rsidP="00A9405B">
            <w:pPr>
              <w:spacing w:after="0"/>
              <w:rPr>
                <w:color w:val="000000"/>
              </w:rPr>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B93E39"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5950285"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7B68EF09"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654DC1"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864BB0E"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433F8095" w14:textId="77777777" w:rsidTr="00D85A9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A71C24"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CEF4BE6"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7634BFA6"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75171EC"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0A9363E"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692DAF0" w14:textId="77777777" w:rsidR="00343D97" w:rsidRPr="004A241C" w:rsidRDefault="00343D97" w:rsidP="003061F8">
            <w:pPr>
              <w:jc w:val="center"/>
              <w:rPr>
                <w:b/>
              </w:rPr>
            </w:pPr>
            <w:r w:rsidRPr="004A241C">
              <w:rPr>
                <w:b/>
              </w:rPr>
              <w:t>Vlastný návrh plnenia</w:t>
            </w:r>
          </w:p>
          <w:p w14:paraId="5AE61109" w14:textId="77777777" w:rsidR="00343D97" w:rsidRPr="004A241C" w:rsidRDefault="00343D97" w:rsidP="003061F8">
            <w:pPr>
              <w:jc w:val="center"/>
              <w:rPr>
                <w:bCs/>
                <w:color w:val="000000"/>
              </w:rPr>
            </w:pPr>
            <w:r w:rsidRPr="004A241C">
              <w:rPr>
                <w:bCs/>
                <w:color w:val="000000"/>
              </w:rPr>
              <w:t>(doplní uchádzač)</w:t>
            </w:r>
          </w:p>
          <w:p w14:paraId="47287D08"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43FD36C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531EA7D" w14:textId="58824855"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28</w:t>
            </w:r>
            <w:r w:rsidRPr="004A241C">
              <w:rPr>
                <w:b/>
                <w:bCs/>
                <w:color w:val="000000" w:themeColor="text1"/>
              </w:rPr>
              <w:t xml:space="preserve"> – </w:t>
            </w:r>
            <w:r w:rsidRPr="00733BA1">
              <w:rPr>
                <w:b/>
                <w:bCs/>
                <w:color w:val="000000" w:themeColor="text1"/>
              </w:rPr>
              <w:t xml:space="preserve">Nástenný elektrický ohrievač vody </w:t>
            </w:r>
            <w:r>
              <w:rPr>
                <w:b/>
                <w:bCs/>
                <w:color w:val="000000" w:themeColor="text1"/>
              </w:rPr>
              <w:t>150</w:t>
            </w:r>
            <w:r w:rsidRPr="00733BA1">
              <w:rPr>
                <w:b/>
                <w:bCs/>
                <w:color w:val="000000" w:themeColor="text1"/>
              </w:rPr>
              <w:t xml:space="preserve"> l</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6FDA5DD"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6BD0CAB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B5B0DA9" w14:textId="77777777" w:rsidTr="003061F8">
        <w:trPr>
          <w:trHeight w:val="24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42C4763"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BB96E8" w14:textId="77777777" w:rsidR="00343D97" w:rsidRPr="004A241C" w:rsidRDefault="00343D97" w:rsidP="003061F8">
            <w:pPr>
              <w:rPr>
                <w:b/>
                <w:color w:val="000000"/>
              </w:rPr>
            </w:pPr>
            <w:r w:rsidRPr="004A241C">
              <w:rPr>
                <w:b/>
                <w:color w:val="000000"/>
              </w:rPr>
              <w:t xml:space="preserve"> </w:t>
            </w:r>
            <w:r>
              <w:rPr>
                <w:b/>
                <w:color w:val="000000"/>
              </w:rPr>
              <w:t>20</w:t>
            </w:r>
            <w:r w:rsidRPr="00717B06">
              <w:rPr>
                <w:b/>
                <w:color w:val="000000"/>
              </w:rPr>
              <w:t xml:space="preserve"> k</w:t>
            </w:r>
            <w:r>
              <w:rPr>
                <w:b/>
                <w:color w:val="000000"/>
              </w:rPr>
              <w:t>s</w:t>
            </w:r>
          </w:p>
        </w:tc>
        <w:tc>
          <w:tcPr>
            <w:tcW w:w="2913" w:type="dxa"/>
            <w:vMerge/>
            <w:tcBorders>
              <w:left w:val="single" w:sz="4" w:space="0" w:color="auto"/>
              <w:bottom w:val="single" w:sz="4" w:space="0" w:color="auto"/>
              <w:right w:val="single" w:sz="4" w:space="0" w:color="auto"/>
            </w:tcBorders>
            <w:shd w:val="clear" w:color="auto" w:fill="BFBFBF"/>
            <w:vAlign w:val="center"/>
          </w:tcPr>
          <w:p w14:paraId="6498F20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5A892B9D" w14:textId="77777777" w:rsidR="00343D97" w:rsidRPr="004A241C" w:rsidRDefault="00343D97" w:rsidP="003061F8">
            <w:pPr>
              <w:jc w:val="center"/>
              <w:rPr>
                <w:b/>
                <w:bCs/>
                <w:color w:val="000000"/>
                <w:highlight w:val="yellow"/>
              </w:rPr>
            </w:pPr>
          </w:p>
        </w:tc>
      </w:tr>
      <w:tr w:rsidR="00343D97" w:rsidRPr="004A241C" w14:paraId="18436E3E" w14:textId="77777777" w:rsidTr="00A27928">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F27EE40" w14:textId="77777777" w:rsidR="00343D97" w:rsidRPr="004A241C" w:rsidRDefault="00343D97" w:rsidP="00A9405B">
            <w:pPr>
              <w:spacing w:after="0"/>
              <w:rPr>
                <w:b/>
                <w:bCs/>
                <w:color w:val="000000"/>
                <w:highlight w:val="yellow"/>
              </w:rPr>
            </w:pPr>
            <w:r w:rsidRPr="00E67F92">
              <w:rPr>
                <w:b/>
              </w:rPr>
              <w:t>Objem</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9EBEFA1" w14:textId="77777777" w:rsidR="00343D97" w:rsidRPr="004A241C" w:rsidRDefault="00343D97" w:rsidP="00A9405B">
            <w:pPr>
              <w:spacing w:after="0"/>
              <w:rPr>
                <w:bCs/>
                <w:color w:val="000000"/>
                <w:highlight w:val="yellow"/>
              </w:rPr>
            </w:pPr>
            <w:r w:rsidRPr="00E67F92">
              <w:rPr>
                <w:color w:val="000000"/>
              </w:rPr>
              <w:t xml:space="preserve">min. </w:t>
            </w:r>
            <w:r>
              <w:rPr>
                <w:color w:val="000000"/>
              </w:rPr>
              <w:t>15</w:t>
            </w:r>
            <w:r w:rsidRPr="00E67F92">
              <w:rPr>
                <w:color w:val="000000"/>
              </w:rPr>
              <w:t>0 l</w:t>
            </w:r>
          </w:p>
        </w:tc>
        <w:tc>
          <w:tcPr>
            <w:tcW w:w="2913" w:type="dxa"/>
            <w:tcBorders>
              <w:top w:val="single" w:sz="4" w:space="0" w:color="auto"/>
              <w:left w:val="nil"/>
              <w:bottom w:val="single" w:sz="4" w:space="0" w:color="auto"/>
              <w:right w:val="single" w:sz="4" w:space="0" w:color="auto"/>
            </w:tcBorders>
            <w:vAlign w:val="center"/>
          </w:tcPr>
          <w:p w14:paraId="7B54E048"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22D2079" w14:textId="77777777" w:rsidR="00343D97" w:rsidRPr="004A241C" w:rsidRDefault="00343D97" w:rsidP="00A9405B">
            <w:pPr>
              <w:spacing w:after="0"/>
              <w:jc w:val="center"/>
              <w:rPr>
                <w:color w:val="000000"/>
                <w:highlight w:val="yellow"/>
              </w:rPr>
            </w:pPr>
            <w:r w:rsidRPr="004A241C">
              <w:rPr>
                <w:color w:val="000000"/>
              </w:rPr>
              <w:t>N/A</w:t>
            </w:r>
          </w:p>
        </w:tc>
      </w:tr>
      <w:tr w:rsidR="00343D97" w:rsidRPr="004A241C" w14:paraId="2CAA4800"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E90169" w14:textId="77777777" w:rsidR="00343D97" w:rsidRPr="004A241C" w:rsidRDefault="00343D97" w:rsidP="00A9405B">
            <w:pPr>
              <w:spacing w:after="0"/>
              <w:rPr>
                <w:b/>
                <w:color w:val="000000" w:themeColor="text1"/>
                <w:highlight w:val="yellow"/>
              </w:rPr>
            </w:pPr>
            <w:r w:rsidRPr="00E67F92">
              <w:rPr>
                <w:b/>
                <w:color w:val="000000" w:themeColor="text1"/>
              </w:rPr>
              <w:t>Príkon</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81587" w14:textId="77777777" w:rsidR="00343D97" w:rsidRPr="004A241C" w:rsidRDefault="00343D97" w:rsidP="00A9405B">
            <w:pPr>
              <w:spacing w:after="0"/>
              <w:rPr>
                <w:color w:val="000000" w:themeColor="text1"/>
              </w:rPr>
            </w:pPr>
            <w:r w:rsidRPr="00E67F92">
              <w:rPr>
                <w:color w:val="000000"/>
              </w:rPr>
              <w:t xml:space="preserve">min. </w:t>
            </w:r>
            <w:r>
              <w:rPr>
                <w:color w:val="000000"/>
              </w:rPr>
              <w:t>2</w:t>
            </w:r>
            <w:r w:rsidRPr="00E67F92">
              <w:rPr>
                <w:color w:val="000000"/>
              </w:rPr>
              <w:t xml:space="preserve"> kW</w:t>
            </w:r>
          </w:p>
        </w:tc>
        <w:tc>
          <w:tcPr>
            <w:tcW w:w="2913" w:type="dxa"/>
            <w:tcBorders>
              <w:top w:val="single" w:sz="4" w:space="0" w:color="auto"/>
              <w:left w:val="single" w:sz="4" w:space="0" w:color="auto"/>
              <w:bottom w:val="single" w:sz="4" w:space="0" w:color="auto"/>
              <w:right w:val="single" w:sz="4" w:space="0" w:color="auto"/>
            </w:tcBorders>
            <w:vAlign w:val="center"/>
          </w:tcPr>
          <w:p w14:paraId="488EA399" w14:textId="77777777" w:rsidR="00343D97" w:rsidRPr="004A241C" w:rsidRDefault="00343D97" w:rsidP="00A9405B">
            <w:pPr>
              <w:spacing w:after="0"/>
              <w:jc w:val="center"/>
              <w:rPr>
                <w:color w:val="000000"/>
                <w:highlight w:val="yellow"/>
              </w:rPr>
            </w:pPr>
            <w:r w:rsidRPr="004A241C">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271055" w14:textId="77777777" w:rsidR="00343D97" w:rsidRPr="004A241C" w:rsidRDefault="00343D97" w:rsidP="00A9405B">
            <w:pPr>
              <w:spacing w:after="0"/>
              <w:jc w:val="center"/>
              <w:rPr>
                <w:color w:val="000000"/>
              </w:rPr>
            </w:pPr>
            <w:r w:rsidRPr="004A241C">
              <w:rPr>
                <w:color w:val="000000"/>
              </w:rPr>
              <w:t>N/A</w:t>
            </w:r>
          </w:p>
        </w:tc>
      </w:tr>
      <w:tr w:rsidR="00343D97" w:rsidRPr="004A241C" w14:paraId="6FD505B5"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98E78B" w14:textId="77777777" w:rsidR="00343D97" w:rsidRPr="00E67F92" w:rsidRDefault="00343D97" w:rsidP="00A9405B">
            <w:pPr>
              <w:spacing w:after="0"/>
              <w:rPr>
                <w:b/>
                <w:color w:val="000000" w:themeColor="text1"/>
              </w:rPr>
            </w:pPr>
            <w:r w:rsidRPr="0055508A">
              <w:rPr>
                <w:b/>
                <w:color w:val="000000"/>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F7742B" w14:textId="77777777" w:rsidR="00343D97" w:rsidRPr="00E67F92" w:rsidRDefault="00343D97" w:rsidP="00A9405B">
            <w:pPr>
              <w:spacing w:after="0"/>
              <w:rPr>
                <w:color w:val="000000"/>
              </w:rPr>
            </w:pPr>
            <w:r w:rsidRPr="00525B3A">
              <w:t>min. IP 24</w:t>
            </w:r>
          </w:p>
        </w:tc>
        <w:tc>
          <w:tcPr>
            <w:tcW w:w="2913" w:type="dxa"/>
            <w:tcBorders>
              <w:top w:val="single" w:sz="4" w:space="0" w:color="auto"/>
              <w:left w:val="single" w:sz="4" w:space="0" w:color="auto"/>
              <w:bottom w:val="single" w:sz="4" w:space="0" w:color="auto"/>
              <w:right w:val="single" w:sz="4" w:space="0" w:color="auto"/>
            </w:tcBorders>
            <w:vAlign w:val="center"/>
          </w:tcPr>
          <w:p w14:paraId="57308A0F" w14:textId="77777777" w:rsidR="00343D97" w:rsidRPr="004A241C" w:rsidRDefault="00343D97" w:rsidP="00A9405B">
            <w:pPr>
              <w:spacing w:after="0"/>
              <w:jc w:val="center"/>
              <w:rPr>
                <w:i/>
                <w:color w:val="FF0000"/>
              </w:rPr>
            </w:pPr>
            <w:r w:rsidRPr="004A241C">
              <w:rPr>
                <w:i/>
                <w:color w:val="FF0000"/>
              </w:rPr>
              <w:t xml:space="preserve">(doplní </w:t>
            </w:r>
            <w:r w:rsidRPr="004A241C">
              <w:rPr>
                <w:color w:val="000000"/>
              </w:rPr>
              <w:t xml:space="preserve"> </w:t>
            </w:r>
            <w:r w:rsidRPr="004A241C">
              <w:rPr>
                <w:i/>
                <w:color w:val="FF0000"/>
              </w:rPr>
              <w:t>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2D45A0" w14:textId="77777777" w:rsidR="00343D97" w:rsidRPr="004A241C" w:rsidRDefault="00343D97" w:rsidP="00A9405B">
            <w:pPr>
              <w:spacing w:after="0"/>
              <w:jc w:val="center"/>
              <w:rPr>
                <w:color w:val="000000"/>
              </w:rPr>
            </w:pPr>
            <w:r w:rsidRPr="004A241C">
              <w:rPr>
                <w:color w:val="000000"/>
              </w:rPr>
              <w:t>N/A</w:t>
            </w:r>
          </w:p>
        </w:tc>
      </w:tr>
      <w:tr w:rsidR="00343D97" w:rsidRPr="004A241C" w14:paraId="2DB7A0F9"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8D0E3" w14:textId="77777777" w:rsidR="00343D97" w:rsidRPr="00E67F92" w:rsidRDefault="00343D97" w:rsidP="00A9405B">
            <w:pPr>
              <w:spacing w:after="0"/>
              <w:rPr>
                <w:b/>
                <w:color w:val="000000" w:themeColor="text1"/>
              </w:rPr>
            </w:pPr>
            <w:r w:rsidRPr="004A241C">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82701A" w14:textId="77777777" w:rsidR="00343D97" w:rsidRPr="006A6FD3" w:rsidRDefault="00343D97" w:rsidP="00A9405B">
            <w:pPr>
              <w:spacing w:after="0"/>
              <w:rPr>
                <w:color w:val="000000" w:themeColor="text1"/>
              </w:rPr>
            </w:pPr>
            <w:r w:rsidRPr="006A6FD3">
              <w:rPr>
                <w:color w:val="000000" w:themeColor="text1"/>
              </w:rPr>
              <w:t>Poistka proti prehriatiu</w:t>
            </w:r>
            <w:r>
              <w:rPr>
                <w:color w:val="000000" w:themeColor="text1"/>
              </w:rPr>
              <w:t xml:space="preserve"> </w:t>
            </w:r>
            <w:r w:rsidRPr="00956F69">
              <w:rPr>
                <w:color w:val="000000" w:themeColor="text1"/>
              </w:rPr>
              <w:t>s funkciou reset</w:t>
            </w:r>
            <w:r w:rsidRPr="006A6FD3">
              <w:rPr>
                <w:color w:val="000000" w:themeColor="text1"/>
              </w:rPr>
              <w:t xml:space="preserve"> </w:t>
            </w:r>
            <w:r>
              <w:rPr>
                <w:color w:val="000000" w:themeColor="text1"/>
              </w:rPr>
              <w:t xml:space="preserve">a </w:t>
            </w:r>
            <w:r w:rsidRPr="0027140D">
              <w:rPr>
                <w:color w:val="000000" w:themeColor="text1"/>
              </w:rPr>
              <w:t>proti zamrznutiu vody</w:t>
            </w:r>
          </w:p>
          <w:p w14:paraId="451374E7" w14:textId="77777777" w:rsidR="00343D97" w:rsidRDefault="00343D97" w:rsidP="00A9405B">
            <w:pPr>
              <w:spacing w:after="0"/>
              <w:rPr>
                <w:color w:val="000000"/>
              </w:rPr>
            </w:pPr>
            <w:r w:rsidRPr="006A6FD3">
              <w:rPr>
                <w:color w:val="000000"/>
              </w:rPr>
              <w:t>Poistný ventil so spätnou klapko</w:t>
            </w:r>
            <w:r>
              <w:rPr>
                <w:color w:val="000000"/>
              </w:rPr>
              <w:t>u</w:t>
            </w:r>
          </w:p>
          <w:p w14:paraId="1678AB7F" w14:textId="77777777" w:rsidR="00343D97" w:rsidRPr="00956F69" w:rsidRDefault="00343D97" w:rsidP="00A9405B">
            <w:pPr>
              <w:spacing w:after="0"/>
              <w:rPr>
                <w:i/>
                <w:iCs/>
                <w:color w:val="000000"/>
              </w:rPr>
            </w:pPr>
            <w:r w:rsidRPr="00525B3A">
              <w:rPr>
                <w:i/>
                <w:iCs/>
              </w:rPr>
              <w:t>(pozn. umiestnenie – vertikálna montáž na stenu)</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57D7FE" w14:textId="77777777" w:rsidR="00343D97" w:rsidRPr="004A241C" w:rsidRDefault="00343D97" w:rsidP="00A9405B">
            <w:pPr>
              <w:spacing w:after="0"/>
              <w:jc w:val="center"/>
              <w:rPr>
                <w:i/>
                <w:color w:val="FF0000"/>
              </w:rPr>
            </w:pPr>
            <w:r w:rsidRPr="004A241C">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B05EF3B" w14:textId="77777777" w:rsidR="00343D97" w:rsidRPr="004A241C" w:rsidRDefault="00343D97" w:rsidP="00A9405B">
            <w:pPr>
              <w:spacing w:after="0"/>
              <w:jc w:val="center"/>
              <w:rPr>
                <w:color w:val="000000"/>
              </w:rPr>
            </w:pPr>
            <w:r w:rsidRPr="004A241C">
              <w:rPr>
                <w:i/>
                <w:color w:val="FF0000"/>
              </w:rPr>
              <w:t>(doplní uchádzač)</w:t>
            </w:r>
          </w:p>
        </w:tc>
      </w:tr>
      <w:tr w:rsidR="00343D97" w:rsidRPr="004A241C" w14:paraId="3384528F"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A731B7" w14:textId="77777777" w:rsidR="00343D97" w:rsidRPr="004A241C" w:rsidRDefault="00343D97" w:rsidP="00A9405B">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12B41B3" w14:textId="77777777" w:rsidR="00343D97" w:rsidRPr="004A241C" w:rsidRDefault="00343D97" w:rsidP="00A9405B">
            <w:pPr>
              <w:spacing w:after="0"/>
              <w:jc w:val="center"/>
              <w:rPr>
                <w:b/>
                <w:color w:val="000000"/>
                <w:highlight w:val="yellow"/>
              </w:rPr>
            </w:pPr>
            <w:r w:rsidRPr="004A241C">
              <w:rPr>
                <w:i/>
                <w:color w:val="FF0000"/>
              </w:rPr>
              <w:t>(doplní uchádzač)</w:t>
            </w:r>
          </w:p>
        </w:tc>
      </w:tr>
      <w:tr w:rsidR="00343D97" w:rsidRPr="004A241C" w14:paraId="7A067487"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600C51" w14:textId="77777777" w:rsidR="00343D97" w:rsidRPr="004A241C" w:rsidRDefault="00343D97" w:rsidP="00A9405B">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DC56D7E" w14:textId="77777777" w:rsidR="00343D97" w:rsidRPr="004A241C" w:rsidRDefault="00343D97" w:rsidP="00A9405B">
            <w:pPr>
              <w:spacing w:after="0"/>
              <w:jc w:val="center"/>
              <w:rPr>
                <w:b/>
                <w:color w:val="000000"/>
                <w:highlight w:val="yellow"/>
              </w:rPr>
            </w:pPr>
            <w:r w:rsidRPr="004A241C">
              <w:rPr>
                <w:i/>
                <w:color w:val="FF0000"/>
              </w:rPr>
              <w:t>(doplní uchádzač)</w:t>
            </w:r>
          </w:p>
        </w:tc>
      </w:tr>
    </w:tbl>
    <w:p w14:paraId="64B1659D" w14:textId="77777777" w:rsidR="00343D97" w:rsidRPr="004A241C"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D499D61"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4941A92"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CC010C" w14:textId="77777777" w:rsidR="00343D97" w:rsidRPr="004A241C" w:rsidRDefault="00343D97" w:rsidP="003061F8">
            <w:pPr>
              <w:jc w:val="center"/>
              <w:rPr>
                <w:b/>
              </w:rPr>
            </w:pPr>
            <w:r w:rsidRPr="004A241C">
              <w:rPr>
                <w:b/>
              </w:rPr>
              <w:t>Vlastný návrh plnenia</w:t>
            </w:r>
          </w:p>
          <w:p w14:paraId="6D50F110" w14:textId="77777777" w:rsidR="00343D97" w:rsidRPr="004A241C" w:rsidRDefault="00343D97" w:rsidP="003061F8">
            <w:pPr>
              <w:jc w:val="center"/>
              <w:rPr>
                <w:bCs/>
                <w:color w:val="000000"/>
              </w:rPr>
            </w:pPr>
            <w:r w:rsidRPr="004A241C">
              <w:rPr>
                <w:bCs/>
                <w:color w:val="000000"/>
              </w:rPr>
              <w:t>(doplní uchádzač)</w:t>
            </w:r>
          </w:p>
          <w:p w14:paraId="553CEC7F"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140B63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B95D909" w14:textId="5DA1E6C9" w:rsidR="00343D97" w:rsidRPr="00A9405B"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29</w:t>
            </w:r>
            <w:r w:rsidRPr="004A241C">
              <w:rPr>
                <w:b/>
                <w:bCs/>
                <w:color w:val="000000" w:themeColor="text1"/>
              </w:rPr>
              <w:t xml:space="preserve"> – </w:t>
            </w:r>
            <w:r w:rsidRPr="00616E91">
              <w:rPr>
                <w:b/>
                <w:bCs/>
                <w:color w:val="000000" w:themeColor="text1"/>
              </w:rPr>
              <w:t>Stolná LED lampa</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EB41FD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F3722D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099E9C55" w14:textId="77777777" w:rsidTr="003061F8">
        <w:trPr>
          <w:trHeight w:val="26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A9A946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3CE188" w14:textId="77777777" w:rsidR="00343D97" w:rsidRPr="004A241C" w:rsidRDefault="00343D97" w:rsidP="003061F8">
            <w:pPr>
              <w:rPr>
                <w:b/>
                <w:color w:val="000000"/>
              </w:rPr>
            </w:pPr>
            <w:r>
              <w:rPr>
                <w:b/>
                <w:color w:val="000000"/>
              </w:rPr>
              <w:t>950</w:t>
            </w:r>
            <w:r w:rsidRPr="00717B06">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65A4E04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13C83F2" w14:textId="77777777" w:rsidR="00343D97" w:rsidRPr="004A241C" w:rsidRDefault="00343D97" w:rsidP="003061F8">
            <w:pPr>
              <w:jc w:val="center"/>
              <w:rPr>
                <w:b/>
                <w:bCs/>
                <w:color w:val="000000"/>
                <w:highlight w:val="yellow"/>
              </w:rPr>
            </w:pPr>
          </w:p>
        </w:tc>
      </w:tr>
      <w:tr w:rsidR="00343D97" w:rsidRPr="004A241C" w14:paraId="363C7B5F" w14:textId="77777777" w:rsidTr="00A27928">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4E00BF3" w14:textId="77777777" w:rsidR="00343D97" w:rsidRPr="00491780" w:rsidRDefault="00343D97" w:rsidP="00A9405B">
            <w:pPr>
              <w:spacing w:after="0"/>
              <w:rPr>
                <w:b/>
                <w:bCs/>
                <w:color w:val="000000"/>
                <w:highlight w:val="yellow"/>
              </w:rPr>
            </w:pPr>
            <w:r>
              <w:rPr>
                <w:b/>
              </w:rPr>
              <w:t>Príkon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237288E" w14:textId="77777777" w:rsidR="00343D97" w:rsidRPr="00491780" w:rsidRDefault="00343D97" w:rsidP="00A9405B">
            <w:pPr>
              <w:spacing w:after="0"/>
              <w:rPr>
                <w:bCs/>
                <w:color w:val="000000"/>
                <w:highlight w:val="yellow"/>
              </w:rPr>
            </w:pPr>
            <w:r w:rsidRPr="00491780">
              <w:rPr>
                <w:color w:val="000000"/>
              </w:rPr>
              <w:t xml:space="preserve">min. </w:t>
            </w:r>
            <w:r>
              <w:rPr>
                <w:color w:val="000000"/>
              </w:rPr>
              <w:t>9W</w:t>
            </w:r>
          </w:p>
        </w:tc>
        <w:tc>
          <w:tcPr>
            <w:tcW w:w="2913" w:type="dxa"/>
            <w:tcBorders>
              <w:top w:val="single" w:sz="4" w:space="0" w:color="auto"/>
              <w:left w:val="nil"/>
              <w:bottom w:val="single" w:sz="4" w:space="0" w:color="auto"/>
              <w:right w:val="single" w:sz="4" w:space="0" w:color="auto"/>
            </w:tcBorders>
            <w:vAlign w:val="center"/>
          </w:tcPr>
          <w:p w14:paraId="591BA56A" w14:textId="77777777" w:rsidR="00343D97" w:rsidRPr="00491780" w:rsidRDefault="00343D97" w:rsidP="00A9405B">
            <w:pPr>
              <w:spacing w:after="0"/>
              <w:jc w:val="center"/>
              <w:rPr>
                <w:color w:val="000000"/>
                <w:highlight w:val="yellow"/>
              </w:rPr>
            </w:pPr>
            <w:r w:rsidRPr="0049178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4A5C327" w14:textId="77777777" w:rsidR="00343D97" w:rsidRPr="00491780" w:rsidRDefault="00343D97" w:rsidP="00A9405B">
            <w:pPr>
              <w:spacing w:after="0"/>
              <w:jc w:val="center"/>
              <w:rPr>
                <w:color w:val="000000"/>
                <w:highlight w:val="yellow"/>
              </w:rPr>
            </w:pPr>
            <w:r w:rsidRPr="00491780">
              <w:rPr>
                <w:color w:val="000000"/>
              </w:rPr>
              <w:t>N/A</w:t>
            </w:r>
          </w:p>
        </w:tc>
      </w:tr>
      <w:tr w:rsidR="00343D97" w:rsidRPr="004A241C" w14:paraId="44259204" w14:textId="77777777" w:rsidTr="00A27928">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55BAEF" w14:textId="77777777" w:rsidR="00343D97" w:rsidRPr="00491780" w:rsidRDefault="00343D97" w:rsidP="00A9405B">
            <w:pPr>
              <w:spacing w:after="0"/>
              <w:rPr>
                <w:b/>
                <w:color w:val="000000" w:themeColor="text1"/>
                <w:highlight w:val="yellow"/>
              </w:rPr>
            </w:pPr>
            <w:r w:rsidRPr="00491780">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F15157" w14:textId="77777777" w:rsidR="00343D97" w:rsidRDefault="00343D97" w:rsidP="00A9405B">
            <w:pPr>
              <w:spacing w:after="0"/>
              <w:rPr>
                <w:color w:val="000000"/>
              </w:rPr>
            </w:pPr>
            <w:r>
              <w:rPr>
                <w:color w:val="000000"/>
              </w:rPr>
              <w:t>Pohyblivé</w:t>
            </w:r>
            <w:r w:rsidRPr="00491780">
              <w:rPr>
                <w:color w:val="000000"/>
              </w:rPr>
              <w:t xml:space="preserve"> </w:t>
            </w:r>
            <w:r>
              <w:rPr>
                <w:color w:val="000000"/>
              </w:rPr>
              <w:t xml:space="preserve">nastaviteľné </w:t>
            </w:r>
            <w:r w:rsidRPr="00491780">
              <w:rPr>
                <w:color w:val="000000"/>
              </w:rPr>
              <w:t>ramen</w:t>
            </w:r>
            <w:r>
              <w:rPr>
                <w:color w:val="000000"/>
              </w:rPr>
              <w:t xml:space="preserve">o </w:t>
            </w:r>
          </w:p>
          <w:p w14:paraId="5CCA73BC" w14:textId="77777777" w:rsidR="00343D97" w:rsidRDefault="00343D97" w:rsidP="00A9405B">
            <w:pPr>
              <w:spacing w:after="0"/>
              <w:rPr>
                <w:color w:val="000000"/>
              </w:rPr>
            </w:pPr>
            <w:r>
              <w:rPr>
                <w:color w:val="000000"/>
              </w:rPr>
              <w:t>Nastaviteľná teplota</w:t>
            </w:r>
            <w:r w:rsidRPr="00491780">
              <w:rPr>
                <w:color w:val="000000"/>
              </w:rPr>
              <w:t xml:space="preserve"> svetla</w:t>
            </w:r>
            <w:r>
              <w:rPr>
                <w:color w:val="000000"/>
              </w:rPr>
              <w:t xml:space="preserve"> (min 3 úrovne)</w:t>
            </w:r>
          </w:p>
          <w:p w14:paraId="5DC6DA52" w14:textId="77777777" w:rsidR="00343D97" w:rsidRDefault="00343D97" w:rsidP="00A9405B">
            <w:pPr>
              <w:spacing w:after="0"/>
              <w:rPr>
                <w:color w:val="000000"/>
              </w:rPr>
            </w:pPr>
            <w:r>
              <w:rPr>
                <w:color w:val="000000"/>
              </w:rPr>
              <w:t>Regulácia jasu (min 3 úrovne)</w:t>
            </w:r>
          </w:p>
          <w:p w14:paraId="30B272A0" w14:textId="77777777" w:rsidR="00343D97" w:rsidRDefault="00343D97" w:rsidP="00A9405B">
            <w:pPr>
              <w:spacing w:after="0"/>
              <w:rPr>
                <w:color w:val="000000"/>
              </w:rPr>
            </w:pPr>
            <w:r>
              <w:rPr>
                <w:color w:val="000000"/>
              </w:rPr>
              <w:t>Napájací kábel</w:t>
            </w:r>
          </w:p>
          <w:p w14:paraId="48E4411C" w14:textId="77777777" w:rsidR="00343D97" w:rsidRPr="00491780" w:rsidRDefault="00343D97" w:rsidP="00A9405B">
            <w:pPr>
              <w:spacing w:after="0"/>
              <w:rPr>
                <w:color w:val="000000" w:themeColor="text1"/>
              </w:rPr>
            </w:pPr>
            <w:r>
              <w:rPr>
                <w:color w:val="000000"/>
              </w:rPr>
              <w:t>Voľné stojaca s podstavcom</w:t>
            </w:r>
            <w:r w:rsidRPr="00491780">
              <w:rPr>
                <w:color w:val="000000"/>
              </w:rPr>
              <w:t xml:space="preserve">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A2B8F8" w14:textId="77777777" w:rsidR="00343D97" w:rsidRPr="00491780" w:rsidRDefault="00343D97" w:rsidP="00A9405B">
            <w:pPr>
              <w:spacing w:after="0"/>
              <w:jc w:val="center"/>
              <w:rPr>
                <w:color w:val="000000"/>
                <w:highlight w:val="yellow"/>
              </w:rPr>
            </w:pPr>
            <w:r w:rsidRPr="00491780">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89EEE37" w14:textId="77777777" w:rsidR="00343D97" w:rsidRPr="00491780" w:rsidRDefault="00343D97" w:rsidP="00A9405B">
            <w:pPr>
              <w:spacing w:after="0"/>
              <w:jc w:val="center"/>
              <w:rPr>
                <w:color w:val="000000"/>
              </w:rPr>
            </w:pPr>
            <w:r w:rsidRPr="00491780">
              <w:rPr>
                <w:i/>
                <w:color w:val="FF0000"/>
              </w:rPr>
              <w:t>(doplní uchádzač)</w:t>
            </w:r>
          </w:p>
        </w:tc>
      </w:tr>
      <w:tr w:rsidR="00343D97" w:rsidRPr="004A241C" w14:paraId="03A78513" w14:textId="77777777" w:rsidTr="00A27928">
        <w:trPr>
          <w:trHeight w:val="188"/>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5F7BB7" w14:textId="77777777" w:rsidR="00343D97" w:rsidRPr="00491780" w:rsidRDefault="00343D97" w:rsidP="00A9405B">
            <w:pPr>
              <w:spacing w:after="0"/>
              <w:rPr>
                <w:b/>
                <w:color w:val="000000" w:themeColor="text1"/>
              </w:rPr>
            </w:pPr>
            <w:r w:rsidRPr="00491780">
              <w:rPr>
                <w:b/>
                <w:color w:val="000000" w:themeColor="text1"/>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1A1AA3" w14:textId="77777777" w:rsidR="00343D97" w:rsidRPr="00491780" w:rsidRDefault="00343D97" w:rsidP="00A9405B">
            <w:pPr>
              <w:spacing w:after="0"/>
              <w:rPr>
                <w:color w:val="000000"/>
              </w:rPr>
            </w:pPr>
            <w:r>
              <w:rPr>
                <w:color w:val="000000"/>
              </w:rPr>
              <w:t xml:space="preserve">min. </w:t>
            </w:r>
            <w:r w:rsidRPr="00491780">
              <w:rPr>
                <w:color w:val="000000"/>
              </w:rPr>
              <w:t>IP 20</w:t>
            </w:r>
          </w:p>
        </w:tc>
        <w:tc>
          <w:tcPr>
            <w:tcW w:w="2913" w:type="dxa"/>
            <w:tcBorders>
              <w:top w:val="single" w:sz="4" w:space="0" w:color="auto"/>
              <w:left w:val="single" w:sz="4" w:space="0" w:color="auto"/>
              <w:bottom w:val="single" w:sz="4" w:space="0" w:color="auto"/>
              <w:right w:val="single" w:sz="4" w:space="0" w:color="auto"/>
            </w:tcBorders>
            <w:vAlign w:val="center"/>
          </w:tcPr>
          <w:p w14:paraId="767C9C21" w14:textId="77777777" w:rsidR="00343D97" w:rsidRPr="00491780" w:rsidRDefault="00343D97" w:rsidP="00A9405B">
            <w:pPr>
              <w:spacing w:after="0"/>
              <w:jc w:val="center"/>
              <w:rPr>
                <w:color w:val="000000"/>
              </w:rPr>
            </w:pPr>
            <w:r w:rsidRPr="00491780">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7E91AE" w14:textId="77777777" w:rsidR="00343D97" w:rsidRPr="00491780" w:rsidRDefault="00343D97" w:rsidP="00A9405B">
            <w:pPr>
              <w:spacing w:after="0"/>
              <w:jc w:val="center"/>
              <w:rPr>
                <w:i/>
                <w:color w:val="FF0000"/>
              </w:rPr>
            </w:pPr>
            <w:r w:rsidRPr="00491780">
              <w:rPr>
                <w:color w:val="000000"/>
              </w:rPr>
              <w:t>N/A</w:t>
            </w:r>
          </w:p>
        </w:tc>
      </w:tr>
      <w:tr w:rsidR="00343D97" w:rsidRPr="004A241C" w14:paraId="26A3F13D" w14:textId="77777777" w:rsidTr="00A27928">
        <w:trPr>
          <w:trHeight w:val="220"/>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8DA9B" w14:textId="77777777" w:rsidR="00343D97" w:rsidRPr="00491780" w:rsidRDefault="00343D97" w:rsidP="00A9405B">
            <w:pPr>
              <w:spacing w:after="0"/>
              <w:rPr>
                <w:b/>
                <w:color w:val="000000" w:themeColor="text1"/>
              </w:rPr>
            </w:pPr>
            <w:r w:rsidRPr="00491780">
              <w:rPr>
                <w:b/>
                <w:color w:val="000000" w:themeColor="text1"/>
              </w:rPr>
              <w:t>Svetelný tok</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748B3" w14:textId="77777777" w:rsidR="00343D97" w:rsidRPr="00491780" w:rsidRDefault="00343D97" w:rsidP="00A9405B">
            <w:pPr>
              <w:spacing w:after="0"/>
              <w:rPr>
                <w:color w:val="000000"/>
              </w:rPr>
            </w:pPr>
            <w:r w:rsidRPr="00491780">
              <w:rPr>
                <w:color w:val="000000"/>
              </w:rPr>
              <w:t xml:space="preserve">min. </w:t>
            </w:r>
            <w:r>
              <w:rPr>
                <w:color w:val="000000"/>
              </w:rPr>
              <w:t>450</w:t>
            </w:r>
            <w:r w:rsidRPr="00491780">
              <w:rPr>
                <w:color w:val="000000"/>
              </w:rPr>
              <w:t xml:space="preserve"> </w:t>
            </w:r>
            <w:proofErr w:type="spellStart"/>
            <w:r w:rsidRPr="00491780">
              <w:rPr>
                <w:color w:val="000000"/>
              </w:rPr>
              <w:t>lm</w:t>
            </w:r>
            <w:proofErr w:type="spellEnd"/>
          </w:p>
        </w:tc>
        <w:tc>
          <w:tcPr>
            <w:tcW w:w="2913" w:type="dxa"/>
            <w:tcBorders>
              <w:top w:val="single" w:sz="4" w:space="0" w:color="auto"/>
              <w:left w:val="single" w:sz="4" w:space="0" w:color="auto"/>
              <w:bottom w:val="single" w:sz="4" w:space="0" w:color="auto"/>
              <w:right w:val="single" w:sz="4" w:space="0" w:color="auto"/>
            </w:tcBorders>
            <w:vAlign w:val="center"/>
          </w:tcPr>
          <w:p w14:paraId="520CAD14" w14:textId="77777777" w:rsidR="00343D97" w:rsidRPr="00491780" w:rsidRDefault="00343D97" w:rsidP="00A9405B">
            <w:pPr>
              <w:spacing w:after="0"/>
              <w:jc w:val="center"/>
              <w:rPr>
                <w:i/>
                <w:color w:val="FF0000"/>
              </w:rPr>
            </w:pPr>
            <w:r w:rsidRPr="00491780">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58BEFE" w14:textId="77777777" w:rsidR="00343D97" w:rsidRPr="00491780" w:rsidRDefault="00343D97" w:rsidP="00A9405B">
            <w:pPr>
              <w:spacing w:after="0"/>
              <w:jc w:val="center"/>
              <w:rPr>
                <w:color w:val="000000"/>
              </w:rPr>
            </w:pPr>
            <w:r w:rsidRPr="00491780">
              <w:rPr>
                <w:color w:val="000000"/>
              </w:rPr>
              <w:t>N/A</w:t>
            </w:r>
          </w:p>
        </w:tc>
      </w:tr>
      <w:tr w:rsidR="00343D97" w:rsidRPr="004A241C" w14:paraId="20574736"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A7844" w14:textId="77777777" w:rsidR="00343D97" w:rsidRPr="00491780" w:rsidRDefault="00343D97" w:rsidP="00A9405B">
            <w:pPr>
              <w:spacing w:after="0"/>
              <w:rPr>
                <w:color w:val="000000"/>
              </w:rPr>
            </w:pPr>
            <w:r w:rsidRPr="00491780">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194B100" w14:textId="77777777" w:rsidR="00343D97" w:rsidRPr="00491780" w:rsidRDefault="00343D97" w:rsidP="00A9405B">
            <w:pPr>
              <w:spacing w:after="0"/>
              <w:jc w:val="center"/>
              <w:rPr>
                <w:b/>
                <w:color w:val="000000"/>
                <w:highlight w:val="yellow"/>
              </w:rPr>
            </w:pPr>
            <w:r w:rsidRPr="00491780">
              <w:rPr>
                <w:i/>
                <w:color w:val="FF0000"/>
              </w:rPr>
              <w:t>(doplní uchádzač)</w:t>
            </w:r>
          </w:p>
        </w:tc>
      </w:tr>
      <w:tr w:rsidR="00343D97" w:rsidRPr="004A241C" w14:paraId="36354D65" w14:textId="77777777" w:rsidTr="00A27928">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539FE8" w14:textId="77777777" w:rsidR="00343D97" w:rsidRPr="00491780" w:rsidRDefault="00343D97" w:rsidP="00A9405B">
            <w:pPr>
              <w:spacing w:after="0"/>
              <w:rPr>
                <w:color w:val="000000"/>
              </w:rPr>
            </w:pPr>
            <w:r w:rsidRPr="00491780">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62A7773" w14:textId="77777777" w:rsidR="00343D97" w:rsidRPr="00491780" w:rsidRDefault="00343D97" w:rsidP="00A9405B">
            <w:pPr>
              <w:spacing w:after="0"/>
              <w:jc w:val="center"/>
              <w:rPr>
                <w:b/>
                <w:color w:val="000000"/>
                <w:highlight w:val="yellow"/>
              </w:rPr>
            </w:pPr>
            <w:r w:rsidRPr="00491780">
              <w:rPr>
                <w:i/>
                <w:color w:val="FF0000"/>
              </w:rPr>
              <w:t>(doplní uchádzač)</w:t>
            </w:r>
          </w:p>
        </w:tc>
      </w:tr>
    </w:tbl>
    <w:p w14:paraId="7843B5A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44DAD0F3"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89BC5F7"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B0684E5" w14:textId="77777777" w:rsidR="00343D97" w:rsidRPr="004A241C" w:rsidRDefault="00343D97" w:rsidP="003061F8">
            <w:pPr>
              <w:jc w:val="center"/>
              <w:rPr>
                <w:b/>
              </w:rPr>
            </w:pPr>
            <w:r w:rsidRPr="004A241C">
              <w:rPr>
                <w:b/>
              </w:rPr>
              <w:t>Vlastný návrh plnenia</w:t>
            </w:r>
          </w:p>
          <w:p w14:paraId="7425422B" w14:textId="77777777" w:rsidR="00343D97" w:rsidRPr="004A241C" w:rsidRDefault="00343D97" w:rsidP="003061F8">
            <w:pPr>
              <w:jc w:val="center"/>
              <w:rPr>
                <w:bCs/>
                <w:color w:val="000000"/>
              </w:rPr>
            </w:pPr>
            <w:r w:rsidRPr="004A241C">
              <w:rPr>
                <w:bCs/>
                <w:color w:val="000000"/>
              </w:rPr>
              <w:t>(doplní uchádzač)</w:t>
            </w:r>
          </w:p>
          <w:p w14:paraId="54686AEC" w14:textId="77777777" w:rsidR="00343D97" w:rsidRPr="004A241C" w:rsidRDefault="00343D97" w:rsidP="003061F8">
            <w:pPr>
              <w:jc w:val="center"/>
              <w:rPr>
                <w:b/>
              </w:rPr>
            </w:pPr>
            <w:r w:rsidRPr="004A241C">
              <w:rPr>
                <w:b/>
              </w:rPr>
              <w:t xml:space="preserve">Požaduje sa uviesť skutočnú špecifikáciu ponúkaného predmetu zákazky - výrobcu, </w:t>
            </w:r>
            <w:r w:rsidRPr="004A241C">
              <w:rPr>
                <w:b/>
              </w:rPr>
              <w:lastRenderedPageBreak/>
              <w:t>typové označenie a technické parametre,  uviesť áno/nie, v prípade číselnej hodnoty uviesť jej skutočnú hodnotu</w:t>
            </w:r>
          </w:p>
        </w:tc>
      </w:tr>
      <w:tr w:rsidR="00343D97" w:rsidRPr="004A241C" w14:paraId="6DAD40F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A0FD62E" w14:textId="6E30572E" w:rsidR="00343D97" w:rsidRPr="00A9405B" w:rsidRDefault="00343D97" w:rsidP="003061F8">
            <w:pPr>
              <w:rPr>
                <w:b/>
                <w:bCs/>
                <w:color w:val="000000" w:themeColor="text1"/>
              </w:rPr>
            </w:pPr>
            <w:r w:rsidRPr="004A241C">
              <w:rPr>
                <w:b/>
                <w:bCs/>
                <w:color w:val="000000" w:themeColor="text1"/>
              </w:rPr>
              <w:lastRenderedPageBreak/>
              <w:t>Položka č</w:t>
            </w:r>
            <w:r>
              <w:rPr>
                <w:b/>
                <w:bCs/>
                <w:color w:val="000000" w:themeColor="text1"/>
              </w:rPr>
              <w:t>.</w:t>
            </w:r>
            <w:r w:rsidRPr="004A241C">
              <w:rPr>
                <w:b/>
                <w:bCs/>
                <w:color w:val="000000" w:themeColor="text1"/>
              </w:rPr>
              <w:t xml:space="preserve"> </w:t>
            </w:r>
            <w:r>
              <w:rPr>
                <w:b/>
                <w:bCs/>
                <w:color w:val="000000" w:themeColor="text1"/>
              </w:rPr>
              <w:t>30</w:t>
            </w:r>
            <w:r w:rsidRPr="004A241C">
              <w:rPr>
                <w:b/>
                <w:bCs/>
                <w:color w:val="000000" w:themeColor="text1"/>
              </w:rPr>
              <w:t xml:space="preserve"> – </w:t>
            </w:r>
            <w:r w:rsidRPr="00307865">
              <w:rPr>
                <w:b/>
                <w:bCs/>
                <w:color w:val="000000" w:themeColor="text1"/>
              </w:rPr>
              <w:t xml:space="preserve">Kobercový </w:t>
            </w:r>
            <w:proofErr w:type="spellStart"/>
            <w:r w:rsidRPr="00307865">
              <w:rPr>
                <w:b/>
                <w:bCs/>
                <w:color w:val="000000" w:themeColor="text1"/>
              </w:rPr>
              <w:t>extraktor</w:t>
            </w:r>
            <w:proofErr w:type="spellEnd"/>
            <w:r w:rsidRPr="00307865">
              <w:rPr>
                <w:b/>
                <w:bCs/>
                <w:color w:val="000000" w:themeColor="text1"/>
              </w:rPr>
              <w:t>/tepovač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C9872B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2F766FD6"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25B4E5C" w14:textId="77777777" w:rsidTr="003061F8">
        <w:trPr>
          <w:trHeight w:val="13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A2A7A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06ED84" w14:textId="77777777" w:rsidR="00343D97" w:rsidRPr="004A241C" w:rsidRDefault="00343D97" w:rsidP="003061F8">
            <w:pPr>
              <w:rPr>
                <w:b/>
                <w:color w:val="000000"/>
              </w:rPr>
            </w:pPr>
            <w:r w:rsidRPr="004A241C">
              <w:rPr>
                <w:b/>
                <w:color w:val="000000"/>
              </w:rPr>
              <w:t xml:space="preserve"> </w:t>
            </w:r>
            <w:r w:rsidRPr="005E6C34">
              <w:rPr>
                <w:b/>
                <w:color w:val="000000"/>
              </w:rPr>
              <w:t>4</w:t>
            </w:r>
            <w:r>
              <w:rPr>
                <w:b/>
                <w:color w:val="000000"/>
              </w:rPr>
              <w:t>4</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DD2A2BD"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24BA18EF" w14:textId="77777777" w:rsidR="00343D97" w:rsidRPr="004A241C" w:rsidRDefault="00343D97" w:rsidP="003061F8">
            <w:pPr>
              <w:jc w:val="center"/>
              <w:rPr>
                <w:b/>
                <w:bCs/>
                <w:color w:val="000000"/>
                <w:highlight w:val="yellow"/>
              </w:rPr>
            </w:pPr>
          </w:p>
        </w:tc>
      </w:tr>
      <w:tr w:rsidR="00343D97" w:rsidRPr="004A241C" w14:paraId="0DB650BF" w14:textId="77777777" w:rsidTr="003B770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D9E87A" w14:textId="77777777" w:rsidR="00343D97" w:rsidRPr="00C22C0B" w:rsidRDefault="00343D97" w:rsidP="00A9405B">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69B86DFA" w14:textId="77777777" w:rsidR="00343D97" w:rsidRPr="00C22C0B" w:rsidRDefault="00343D97" w:rsidP="00A9405B">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1</w:t>
            </w:r>
            <w:r>
              <w:rPr>
                <w:color w:val="000000"/>
              </w:rPr>
              <w:t>000</w:t>
            </w:r>
            <w:r w:rsidRPr="00307865">
              <w:rPr>
                <w:color w:val="000000"/>
              </w:rPr>
              <w:t xml:space="preserve"> W</w:t>
            </w:r>
          </w:p>
        </w:tc>
        <w:tc>
          <w:tcPr>
            <w:tcW w:w="2913" w:type="dxa"/>
            <w:tcBorders>
              <w:top w:val="single" w:sz="4" w:space="0" w:color="auto"/>
              <w:left w:val="nil"/>
              <w:bottom w:val="single" w:sz="4" w:space="0" w:color="auto"/>
              <w:right w:val="single" w:sz="4" w:space="0" w:color="auto"/>
            </w:tcBorders>
            <w:vAlign w:val="center"/>
          </w:tcPr>
          <w:p w14:paraId="636011F8" w14:textId="77777777" w:rsidR="00343D97" w:rsidRPr="00C22C0B" w:rsidRDefault="00343D97" w:rsidP="00A9405B">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79E447C" w14:textId="77777777" w:rsidR="00343D97" w:rsidRPr="00C22C0B" w:rsidRDefault="00343D97" w:rsidP="00A9405B">
            <w:pPr>
              <w:spacing w:after="0"/>
              <w:jc w:val="center"/>
              <w:rPr>
                <w:color w:val="000000"/>
                <w:highlight w:val="yellow"/>
              </w:rPr>
            </w:pPr>
            <w:r w:rsidRPr="00C22C0B">
              <w:rPr>
                <w:color w:val="000000"/>
              </w:rPr>
              <w:t>N/A</w:t>
            </w:r>
          </w:p>
        </w:tc>
      </w:tr>
      <w:tr w:rsidR="00343D97" w:rsidRPr="004A241C" w14:paraId="44FBBF45"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446111" w14:textId="77777777" w:rsidR="00343D97" w:rsidRPr="00C72427" w:rsidRDefault="00343D97" w:rsidP="00A9405B">
            <w:pPr>
              <w:spacing w:after="0"/>
              <w:rPr>
                <w:b/>
              </w:rPr>
            </w:pPr>
            <w:r w:rsidRPr="00C72427">
              <w:rPr>
                <w:b/>
              </w:rPr>
              <w:t>Napájací kábel</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4C8D10" w14:textId="77777777" w:rsidR="00343D97" w:rsidRPr="00C72427" w:rsidRDefault="00343D97" w:rsidP="00A9405B">
            <w:pPr>
              <w:spacing w:after="0"/>
              <w:rPr>
                <w:color w:val="000000"/>
              </w:rPr>
            </w:pPr>
            <w:r w:rsidRPr="00C72427">
              <w:rPr>
                <w:color w:val="000000"/>
              </w:rPr>
              <w:t>min. 6m</w:t>
            </w:r>
          </w:p>
        </w:tc>
        <w:tc>
          <w:tcPr>
            <w:tcW w:w="2913" w:type="dxa"/>
            <w:tcBorders>
              <w:top w:val="single" w:sz="4" w:space="0" w:color="auto"/>
              <w:left w:val="single" w:sz="4" w:space="0" w:color="auto"/>
              <w:bottom w:val="single" w:sz="4" w:space="0" w:color="auto"/>
              <w:right w:val="single" w:sz="4" w:space="0" w:color="auto"/>
            </w:tcBorders>
            <w:vAlign w:val="center"/>
          </w:tcPr>
          <w:p w14:paraId="1BCC6805"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BF4D0E" w14:textId="77777777" w:rsidR="00343D97" w:rsidRPr="00C22C0B" w:rsidRDefault="00343D97" w:rsidP="00A9405B">
            <w:pPr>
              <w:spacing w:after="0"/>
              <w:jc w:val="center"/>
              <w:rPr>
                <w:color w:val="000000"/>
              </w:rPr>
            </w:pPr>
            <w:r w:rsidRPr="00C22C0B">
              <w:rPr>
                <w:color w:val="000000"/>
              </w:rPr>
              <w:t>N/A</w:t>
            </w:r>
          </w:p>
        </w:tc>
      </w:tr>
      <w:tr w:rsidR="00343D97" w:rsidRPr="004A241C" w14:paraId="35D9A72D"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E581DA" w14:textId="77777777" w:rsidR="00343D97" w:rsidRPr="00EC2F3B" w:rsidRDefault="00343D97" w:rsidP="00A9405B">
            <w:pPr>
              <w:spacing w:after="0"/>
              <w:rPr>
                <w:b/>
              </w:rPr>
            </w:pPr>
            <w:r>
              <w:rPr>
                <w:b/>
              </w:rPr>
              <w:t>Dĺžka sacej hadice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33C1E" w14:textId="77777777" w:rsidR="00343D97" w:rsidRPr="00EC2F3B" w:rsidRDefault="00343D97" w:rsidP="00A9405B">
            <w:pPr>
              <w:spacing w:after="0"/>
              <w:rPr>
                <w:color w:val="000000"/>
              </w:rPr>
            </w:pPr>
            <w:r w:rsidRPr="00C72427">
              <w:rPr>
                <w:color w:val="000000"/>
              </w:rPr>
              <w:t xml:space="preserve">min. </w:t>
            </w:r>
            <w:r>
              <w:rPr>
                <w:color w:val="000000"/>
              </w:rPr>
              <w:t>2</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62164661"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96DE45" w14:textId="77777777" w:rsidR="00343D97" w:rsidRPr="00C22C0B" w:rsidRDefault="00343D97" w:rsidP="00A9405B">
            <w:pPr>
              <w:spacing w:after="0"/>
              <w:jc w:val="center"/>
              <w:rPr>
                <w:color w:val="000000"/>
              </w:rPr>
            </w:pPr>
            <w:r w:rsidRPr="00C22C0B">
              <w:rPr>
                <w:color w:val="000000"/>
              </w:rPr>
              <w:t>N/A</w:t>
            </w:r>
          </w:p>
        </w:tc>
      </w:tr>
      <w:tr w:rsidR="00343D97" w:rsidRPr="004A241C" w14:paraId="0518AE42"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EF4655" w14:textId="77777777" w:rsidR="00343D97" w:rsidRPr="00D971CA" w:rsidRDefault="00343D97" w:rsidP="00A9405B">
            <w:pPr>
              <w:spacing w:after="0"/>
              <w:rPr>
                <w:b/>
              </w:rPr>
            </w:pPr>
            <w:r w:rsidRPr="00EC2F3B">
              <w:rPr>
                <w:b/>
              </w:rPr>
              <w:t>Objem nádoby na čistú/špinavú vodu</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6A14AD" w14:textId="77777777" w:rsidR="00343D97" w:rsidRPr="00D971CA" w:rsidRDefault="00343D97" w:rsidP="00A9405B">
            <w:pPr>
              <w:spacing w:after="0"/>
              <w:rPr>
                <w:color w:val="000000"/>
              </w:rPr>
            </w:pPr>
            <w:r w:rsidRPr="00EC2F3B">
              <w:rPr>
                <w:color w:val="000000"/>
              </w:rPr>
              <w:t>min. 4/4 l</w:t>
            </w:r>
          </w:p>
        </w:tc>
        <w:tc>
          <w:tcPr>
            <w:tcW w:w="2913" w:type="dxa"/>
            <w:tcBorders>
              <w:top w:val="single" w:sz="4" w:space="0" w:color="auto"/>
              <w:left w:val="single" w:sz="4" w:space="0" w:color="auto"/>
              <w:bottom w:val="single" w:sz="4" w:space="0" w:color="auto"/>
              <w:right w:val="single" w:sz="4" w:space="0" w:color="auto"/>
            </w:tcBorders>
            <w:vAlign w:val="center"/>
          </w:tcPr>
          <w:p w14:paraId="5FA81CF8" w14:textId="77777777" w:rsidR="00343D97" w:rsidRPr="00C22C0B" w:rsidRDefault="00343D97" w:rsidP="00A9405B">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6C3421" w14:textId="77777777" w:rsidR="00343D97" w:rsidRPr="00C22C0B" w:rsidRDefault="00343D97" w:rsidP="00A9405B">
            <w:pPr>
              <w:spacing w:after="0"/>
              <w:jc w:val="center"/>
              <w:rPr>
                <w:color w:val="000000"/>
              </w:rPr>
            </w:pPr>
            <w:r w:rsidRPr="00C22C0B">
              <w:rPr>
                <w:color w:val="000000"/>
              </w:rPr>
              <w:t>N/A</w:t>
            </w:r>
          </w:p>
        </w:tc>
      </w:tr>
      <w:tr w:rsidR="00343D97" w:rsidRPr="004A241C" w14:paraId="3B53DD79"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E1CC68" w14:textId="77777777" w:rsidR="00343D97" w:rsidRPr="00C22C0B" w:rsidRDefault="00343D97" w:rsidP="00A9405B">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6B6E9F" w14:textId="77777777" w:rsidR="00343D97" w:rsidRDefault="00343D97" w:rsidP="00A9405B">
            <w:pPr>
              <w:spacing w:after="0"/>
              <w:rPr>
                <w:color w:val="000000"/>
              </w:rPr>
            </w:pPr>
            <w:r w:rsidRPr="007C7BB2">
              <w:rPr>
                <w:color w:val="000000"/>
              </w:rPr>
              <w:t>Systém s 2 nádržami (čistá voda a špinavá voda)</w:t>
            </w:r>
          </w:p>
          <w:p w14:paraId="4F7FB67B" w14:textId="23E57357" w:rsidR="00343D97" w:rsidRDefault="00343D97" w:rsidP="00A9405B">
            <w:pPr>
              <w:spacing w:after="0"/>
              <w:rPr>
                <w:color w:val="000000" w:themeColor="text1"/>
              </w:rPr>
            </w:pPr>
            <w:r w:rsidRPr="007C7BB2">
              <w:rPr>
                <w:color w:val="000000" w:themeColor="text1"/>
              </w:rPr>
              <w:t>Možnosť použiť ako mokro-suchý vysávač</w:t>
            </w:r>
            <w:r w:rsidR="006D5E5A">
              <w:rPr>
                <w:color w:val="000000" w:themeColor="text1"/>
              </w:rPr>
              <w:t>,</w:t>
            </w:r>
          </w:p>
          <w:p w14:paraId="71887C06" w14:textId="77777777" w:rsidR="00343D97" w:rsidRDefault="00343D97" w:rsidP="00A9405B">
            <w:pPr>
              <w:spacing w:after="0"/>
              <w:rPr>
                <w:color w:val="000000" w:themeColor="text1"/>
              </w:rPr>
            </w:pPr>
            <w:r>
              <w:rPr>
                <w:color w:val="000000" w:themeColor="text1"/>
              </w:rPr>
              <w:t>Netkané filtračné vrecko</w:t>
            </w:r>
          </w:p>
          <w:p w14:paraId="1C0AEF3D" w14:textId="77777777" w:rsidR="00343D97" w:rsidRDefault="00343D97" w:rsidP="00A9405B">
            <w:pPr>
              <w:spacing w:after="0"/>
              <w:rPr>
                <w:color w:val="000000" w:themeColor="text1"/>
              </w:rPr>
            </w:pPr>
            <w:r>
              <w:rPr>
                <w:color w:val="000000" w:themeColor="text1"/>
              </w:rPr>
              <w:t>T</w:t>
            </w:r>
            <w:r w:rsidRPr="007C7BB2">
              <w:rPr>
                <w:color w:val="000000" w:themeColor="text1"/>
              </w:rPr>
              <w:t>rubice na tepovanie a extrakciu,</w:t>
            </w:r>
          </w:p>
          <w:p w14:paraId="6A88B0C7" w14:textId="77777777" w:rsidR="00343D97" w:rsidRDefault="00343D97" w:rsidP="00A9405B">
            <w:pPr>
              <w:spacing w:after="0"/>
              <w:rPr>
                <w:color w:val="000000" w:themeColor="text1"/>
              </w:rPr>
            </w:pPr>
            <w:r>
              <w:rPr>
                <w:color w:val="000000" w:themeColor="text1"/>
              </w:rPr>
              <w:t>Š</w:t>
            </w:r>
            <w:r w:rsidRPr="007C7BB2">
              <w:rPr>
                <w:color w:val="000000" w:themeColor="text1"/>
              </w:rPr>
              <w:t xml:space="preserve">trbinová hubica, </w:t>
            </w:r>
          </w:p>
          <w:p w14:paraId="18F2B649" w14:textId="77777777" w:rsidR="00343D97" w:rsidRDefault="00343D97" w:rsidP="00A9405B">
            <w:pPr>
              <w:spacing w:after="0"/>
              <w:rPr>
                <w:color w:val="000000" w:themeColor="text1"/>
              </w:rPr>
            </w:pPr>
            <w:r>
              <w:rPr>
                <w:color w:val="000000" w:themeColor="text1"/>
              </w:rPr>
              <w:t>H</w:t>
            </w:r>
            <w:r w:rsidRPr="007C7BB2">
              <w:rPr>
                <w:color w:val="000000" w:themeColor="text1"/>
              </w:rPr>
              <w:t xml:space="preserve">ubica na čalúnenie, </w:t>
            </w:r>
          </w:p>
          <w:p w14:paraId="3247C8E4" w14:textId="77777777" w:rsidR="00343D97" w:rsidRDefault="00343D97" w:rsidP="00A9405B">
            <w:pPr>
              <w:spacing w:after="0"/>
              <w:rPr>
                <w:color w:val="000000" w:themeColor="text1"/>
              </w:rPr>
            </w:pPr>
            <w:r>
              <w:rPr>
                <w:color w:val="000000" w:themeColor="text1"/>
              </w:rPr>
              <w:t>Komfortný 2v1 systém s nástrekom a extrakciou</w:t>
            </w:r>
          </w:p>
          <w:p w14:paraId="23F42F08" w14:textId="4CD5CE9D" w:rsidR="00343D97" w:rsidRPr="00C22C0B" w:rsidRDefault="00343D97" w:rsidP="00A9405B">
            <w:pPr>
              <w:spacing w:after="0"/>
              <w:rPr>
                <w:color w:val="000000" w:themeColor="text1"/>
              </w:rPr>
            </w:pPr>
            <w:r>
              <w:rPr>
                <w:color w:val="000000" w:themeColor="text1"/>
              </w:rPr>
              <w:t>Patrónov</w:t>
            </w:r>
            <w:r w:rsidR="0094290B">
              <w:rPr>
                <w:color w:val="000000" w:themeColor="text1"/>
              </w:rPr>
              <w:t>ý alebo plochý skladaný filter</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BD103C" w14:textId="77777777" w:rsidR="00343D97" w:rsidRPr="00C22C0B" w:rsidRDefault="00343D97" w:rsidP="00A9405B">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524AED5" w14:textId="77777777" w:rsidR="00343D97" w:rsidRPr="00C22C0B" w:rsidRDefault="00343D97" w:rsidP="00A9405B">
            <w:pPr>
              <w:spacing w:after="0"/>
              <w:jc w:val="center"/>
              <w:rPr>
                <w:color w:val="000000"/>
              </w:rPr>
            </w:pPr>
            <w:r w:rsidRPr="00C22C0B">
              <w:rPr>
                <w:i/>
                <w:color w:val="FF0000"/>
              </w:rPr>
              <w:t>(doplní uchádzač)</w:t>
            </w:r>
          </w:p>
        </w:tc>
      </w:tr>
      <w:tr w:rsidR="00DC61FF" w:rsidRPr="004A241C" w14:paraId="51D14F6B"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B752D" w14:textId="1588550E" w:rsidR="00DC61FF" w:rsidRPr="00C22C0B" w:rsidRDefault="00DC61FF" w:rsidP="00DC61FF">
            <w:pPr>
              <w:spacing w:after="0"/>
              <w:rPr>
                <w:b/>
                <w:color w:val="000000" w:themeColor="text1"/>
              </w:rPr>
            </w:pPr>
            <w:r>
              <w:rPr>
                <w:b/>
                <w:color w:val="000000" w:themeColor="text1"/>
              </w:rPr>
              <w:t xml:space="preserve">Príslušenstvo </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3AEC02" w14:textId="4BD5663D" w:rsidR="00DC61FF" w:rsidRPr="007C7BB2" w:rsidRDefault="00DC61FF" w:rsidP="00DC61FF">
            <w:pPr>
              <w:spacing w:after="0"/>
              <w:rPr>
                <w:color w:val="000000"/>
              </w:rPr>
            </w:pPr>
            <w:r>
              <w:rPr>
                <w:color w:val="000000" w:themeColor="text1"/>
              </w:rPr>
              <w:t>Č</w:t>
            </w:r>
            <w:r w:rsidRPr="007C7BB2">
              <w:rPr>
                <w:color w:val="000000" w:themeColor="text1"/>
              </w:rPr>
              <w:t>istič kobercov</w:t>
            </w:r>
            <w:r w:rsidR="00F0019E">
              <w:rPr>
                <w:color w:val="000000" w:themeColor="text1"/>
              </w:rPr>
              <w:t xml:space="preserve"> min. 1 liter</w:t>
            </w:r>
            <w:r w:rsidRPr="007C7BB2">
              <w:rPr>
                <w:color w:val="000000" w:themeColor="text1"/>
              </w:rPr>
              <w:t xml:space="preserve"> </w:t>
            </w:r>
            <w:r w:rsidR="00F0019E">
              <w:rPr>
                <w:color w:val="000000" w:themeColor="text1"/>
              </w:rPr>
              <w:t>(</w:t>
            </w:r>
            <w:r>
              <w:rPr>
                <w:color w:val="000000" w:themeColor="text1"/>
              </w:rPr>
              <w:t>originál od</w:t>
            </w:r>
            <w:r w:rsidR="00F0019E">
              <w:rPr>
                <w:color w:val="000000" w:themeColor="text1"/>
              </w:rPr>
              <w:t xml:space="preserve"> výrobcu ponúknutého zariadenia)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7CC617" w14:textId="77E4AE1B" w:rsidR="00DC61FF" w:rsidRPr="00C22C0B" w:rsidRDefault="00DC61FF" w:rsidP="00DC61FF">
            <w:pPr>
              <w:spacing w:after="0"/>
              <w:jc w:val="center"/>
              <w:rPr>
                <w:color w:val="000000"/>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5C8577D" w14:textId="1AF83520" w:rsidR="00DC61FF" w:rsidRPr="00C22C0B" w:rsidRDefault="00DC61FF" w:rsidP="00DC61FF">
            <w:pPr>
              <w:spacing w:after="0"/>
              <w:jc w:val="center"/>
              <w:rPr>
                <w:i/>
                <w:color w:val="FF0000"/>
              </w:rPr>
            </w:pPr>
            <w:r w:rsidRPr="00C22C0B">
              <w:rPr>
                <w:i/>
                <w:color w:val="FF0000"/>
              </w:rPr>
              <w:t>(doplní uchádzač)</w:t>
            </w:r>
          </w:p>
        </w:tc>
      </w:tr>
      <w:tr w:rsidR="00DC61FF" w:rsidRPr="004A241C" w14:paraId="2CE48332"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64385C" w14:textId="77777777" w:rsidR="00DC61FF" w:rsidRPr="004A241C" w:rsidRDefault="00DC61FF" w:rsidP="00DC61F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ED2ED3F" w14:textId="77777777" w:rsidR="00DC61FF" w:rsidRPr="004A241C" w:rsidRDefault="00DC61FF" w:rsidP="00DC61FF">
            <w:pPr>
              <w:spacing w:after="0"/>
              <w:jc w:val="center"/>
              <w:rPr>
                <w:b/>
                <w:color w:val="000000"/>
                <w:highlight w:val="yellow"/>
              </w:rPr>
            </w:pPr>
            <w:r w:rsidRPr="004A241C">
              <w:rPr>
                <w:i/>
                <w:color w:val="FF0000"/>
              </w:rPr>
              <w:t>(doplní uchádzač)</w:t>
            </w:r>
          </w:p>
        </w:tc>
      </w:tr>
      <w:tr w:rsidR="00DC61FF" w:rsidRPr="004A241C" w14:paraId="66547D49"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89F200" w14:textId="77777777" w:rsidR="00DC61FF" w:rsidRPr="004A241C" w:rsidRDefault="00DC61FF" w:rsidP="00DC61F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815C5DD" w14:textId="77777777" w:rsidR="00DC61FF" w:rsidRPr="004A241C" w:rsidRDefault="00DC61FF" w:rsidP="00DC61FF">
            <w:pPr>
              <w:spacing w:after="0"/>
              <w:jc w:val="center"/>
              <w:rPr>
                <w:b/>
                <w:color w:val="000000"/>
                <w:highlight w:val="yellow"/>
              </w:rPr>
            </w:pPr>
            <w:r w:rsidRPr="004A241C">
              <w:rPr>
                <w:i/>
                <w:color w:val="FF0000"/>
              </w:rPr>
              <w:t>(doplní uchádzač)</w:t>
            </w:r>
          </w:p>
        </w:tc>
      </w:tr>
    </w:tbl>
    <w:p w14:paraId="5D3B6930"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CF3DC3B"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B3F35AC"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2FADC27" w14:textId="77777777" w:rsidR="00343D97" w:rsidRPr="004A241C" w:rsidRDefault="00343D97" w:rsidP="003061F8">
            <w:pPr>
              <w:jc w:val="center"/>
              <w:rPr>
                <w:b/>
              </w:rPr>
            </w:pPr>
            <w:r w:rsidRPr="004A241C">
              <w:rPr>
                <w:b/>
              </w:rPr>
              <w:t>Vlastný návrh plnenia</w:t>
            </w:r>
          </w:p>
          <w:p w14:paraId="7CDCA7BF" w14:textId="77777777" w:rsidR="00343D97" w:rsidRPr="004A241C" w:rsidRDefault="00343D97" w:rsidP="003061F8">
            <w:pPr>
              <w:jc w:val="center"/>
              <w:rPr>
                <w:bCs/>
                <w:color w:val="000000"/>
              </w:rPr>
            </w:pPr>
            <w:r w:rsidRPr="004A241C">
              <w:rPr>
                <w:bCs/>
                <w:color w:val="000000"/>
              </w:rPr>
              <w:t>(doplní uchádzač)</w:t>
            </w:r>
          </w:p>
          <w:p w14:paraId="381C3396"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1DC1919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2F17A4D" w14:textId="1F5D319F" w:rsidR="00343D97" w:rsidRPr="00907AA1"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31</w:t>
            </w:r>
            <w:r w:rsidRPr="004A241C">
              <w:rPr>
                <w:b/>
                <w:bCs/>
                <w:color w:val="000000" w:themeColor="text1"/>
              </w:rPr>
              <w:t xml:space="preserve"> – </w:t>
            </w:r>
            <w:r w:rsidRPr="006768D7">
              <w:rPr>
                <w:b/>
                <w:bCs/>
                <w:color w:val="000000" w:themeColor="text1"/>
              </w:rPr>
              <w:t>Vysávač profesionálny</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4EDAEB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4D53AA8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9BA1BC7" w14:textId="77777777" w:rsidTr="003061F8">
        <w:trPr>
          <w:trHeight w:val="27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5FA8567"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6DC8175" w14:textId="77777777" w:rsidR="00343D97" w:rsidRPr="004A241C" w:rsidRDefault="00343D97" w:rsidP="003061F8">
            <w:pPr>
              <w:rPr>
                <w:b/>
                <w:color w:val="000000"/>
              </w:rPr>
            </w:pPr>
            <w:r>
              <w:rPr>
                <w:b/>
                <w:color w:val="000000"/>
              </w:rPr>
              <w:t>86</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45F3275"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31F7AE2" w14:textId="77777777" w:rsidR="00343D97" w:rsidRPr="004A241C" w:rsidRDefault="00343D97" w:rsidP="003061F8">
            <w:pPr>
              <w:jc w:val="center"/>
              <w:rPr>
                <w:b/>
                <w:bCs/>
                <w:color w:val="000000"/>
                <w:highlight w:val="yellow"/>
              </w:rPr>
            </w:pPr>
          </w:p>
        </w:tc>
      </w:tr>
      <w:tr w:rsidR="00343D97" w:rsidRPr="004A241C" w14:paraId="16653039" w14:textId="77777777" w:rsidTr="003B770E">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C85585" w14:textId="77777777" w:rsidR="00343D97" w:rsidRPr="00C22C0B" w:rsidRDefault="00343D97" w:rsidP="00907AA1">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78599F3" w14:textId="77777777" w:rsidR="00343D97" w:rsidRPr="00C22C0B" w:rsidRDefault="00343D97" w:rsidP="00907AA1">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81362E">
              <w:rPr>
                <w:color w:val="000000"/>
              </w:rPr>
              <w:t>1</w:t>
            </w:r>
            <w:r>
              <w:rPr>
                <w:color w:val="000000"/>
              </w:rPr>
              <w:t>1</w:t>
            </w:r>
            <w:r w:rsidRPr="0081362E">
              <w:rPr>
                <w:color w:val="000000"/>
              </w:rPr>
              <w:t>00 W</w:t>
            </w:r>
          </w:p>
        </w:tc>
        <w:tc>
          <w:tcPr>
            <w:tcW w:w="2913" w:type="dxa"/>
            <w:tcBorders>
              <w:top w:val="single" w:sz="4" w:space="0" w:color="auto"/>
              <w:left w:val="nil"/>
              <w:bottom w:val="single" w:sz="4" w:space="0" w:color="auto"/>
              <w:right w:val="single" w:sz="4" w:space="0" w:color="auto"/>
            </w:tcBorders>
            <w:vAlign w:val="center"/>
          </w:tcPr>
          <w:p w14:paraId="2B6FAF75" w14:textId="77777777" w:rsidR="00343D97" w:rsidRPr="00C22C0B" w:rsidRDefault="00343D97" w:rsidP="00907AA1">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AAED79" w14:textId="77777777" w:rsidR="00343D97" w:rsidRPr="00C22C0B" w:rsidRDefault="00343D97" w:rsidP="00907AA1">
            <w:pPr>
              <w:spacing w:after="0"/>
              <w:jc w:val="center"/>
              <w:rPr>
                <w:color w:val="000000"/>
                <w:highlight w:val="yellow"/>
              </w:rPr>
            </w:pPr>
            <w:r w:rsidRPr="00C22C0B">
              <w:rPr>
                <w:color w:val="000000"/>
              </w:rPr>
              <w:t>N/A</w:t>
            </w:r>
          </w:p>
        </w:tc>
      </w:tr>
      <w:tr w:rsidR="00343D97" w:rsidRPr="004A241C" w14:paraId="4BB284FD"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F7B886" w14:textId="77777777" w:rsidR="00343D97" w:rsidRPr="00D971CA" w:rsidRDefault="00343D97" w:rsidP="00907AA1">
            <w:pPr>
              <w:spacing w:after="0"/>
              <w:rPr>
                <w:b/>
              </w:rPr>
            </w:pPr>
            <w:r w:rsidRPr="00EC2F3B">
              <w:rPr>
                <w:b/>
              </w:rPr>
              <w:t>Objem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EC0E6" w14:textId="77777777" w:rsidR="00343D97" w:rsidRPr="00D971CA" w:rsidRDefault="00343D97" w:rsidP="00907AA1">
            <w:pPr>
              <w:spacing w:after="0"/>
              <w:rPr>
                <w:color w:val="000000"/>
              </w:rPr>
            </w:pPr>
            <w:r w:rsidRPr="00EC2F3B">
              <w:rPr>
                <w:color w:val="000000"/>
              </w:rPr>
              <w:t xml:space="preserve">min. </w:t>
            </w:r>
            <w:r>
              <w:rPr>
                <w:color w:val="000000"/>
              </w:rPr>
              <w:t>25</w:t>
            </w:r>
            <w:r w:rsidRPr="00EC2F3B">
              <w:rPr>
                <w:color w:val="000000"/>
              </w:rPr>
              <w:t xml:space="preserve"> l</w:t>
            </w:r>
          </w:p>
        </w:tc>
        <w:tc>
          <w:tcPr>
            <w:tcW w:w="2913" w:type="dxa"/>
            <w:tcBorders>
              <w:top w:val="single" w:sz="4" w:space="0" w:color="auto"/>
              <w:left w:val="single" w:sz="4" w:space="0" w:color="auto"/>
              <w:bottom w:val="single" w:sz="4" w:space="0" w:color="auto"/>
              <w:right w:val="single" w:sz="4" w:space="0" w:color="auto"/>
            </w:tcBorders>
            <w:vAlign w:val="center"/>
          </w:tcPr>
          <w:p w14:paraId="17EB17B1"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F89680" w14:textId="77777777" w:rsidR="00343D97" w:rsidRPr="00C22C0B" w:rsidRDefault="00343D97" w:rsidP="00907AA1">
            <w:pPr>
              <w:spacing w:after="0"/>
              <w:jc w:val="center"/>
              <w:rPr>
                <w:color w:val="000000"/>
              </w:rPr>
            </w:pPr>
            <w:r w:rsidRPr="00C22C0B">
              <w:rPr>
                <w:color w:val="000000"/>
              </w:rPr>
              <w:t>N/A</w:t>
            </w:r>
          </w:p>
        </w:tc>
      </w:tr>
      <w:tr w:rsidR="00343D97" w:rsidRPr="004A241C" w14:paraId="5B3B833B"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4CB9C" w14:textId="77777777" w:rsidR="00343D97" w:rsidRPr="00EC2F3B" w:rsidRDefault="00343D97" w:rsidP="00907AA1">
            <w:pPr>
              <w:spacing w:after="0"/>
              <w:rPr>
                <w:b/>
              </w:rPr>
            </w:pPr>
            <w:r w:rsidRPr="00C72427">
              <w:rPr>
                <w:b/>
              </w:rPr>
              <w:t>Napájací kábel</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23D027" w14:textId="77777777" w:rsidR="00343D97" w:rsidRPr="00EC2F3B" w:rsidRDefault="00343D97" w:rsidP="00907AA1">
            <w:pPr>
              <w:spacing w:after="0"/>
              <w:rPr>
                <w:color w:val="000000"/>
              </w:rPr>
            </w:pPr>
            <w:r w:rsidRPr="00C72427">
              <w:rPr>
                <w:color w:val="000000"/>
              </w:rPr>
              <w:t xml:space="preserve">min. </w:t>
            </w:r>
            <w:r>
              <w:rPr>
                <w:color w:val="000000"/>
              </w:rPr>
              <w:t>7,5</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5BF52FA6"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31D815" w14:textId="77777777" w:rsidR="00343D97" w:rsidRPr="00C22C0B" w:rsidRDefault="00343D97" w:rsidP="00907AA1">
            <w:pPr>
              <w:spacing w:after="0"/>
              <w:jc w:val="center"/>
              <w:rPr>
                <w:color w:val="000000"/>
              </w:rPr>
            </w:pPr>
            <w:r w:rsidRPr="00C22C0B">
              <w:rPr>
                <w:color w:val="000000"/>
              </w:rPr>
              <w:t>N/A</w:t>
            </w:r>
          </w:p>
        </w:tc>
      </w:tr>
      <w:tr w:rsidR="00343D97" w:rsidRPr="004A241C" w14:paraId="116F9749"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2653F7" w14:textId="77777777" w:rsidR="00343D97" w:rsidRPr="00EC2F3B" w:rsidRDefault="00343D97" w:rsidP="00907AA1">
            <w:pPr>
              <w:spacing w:after="0"/>
              <w:rPr>
                <w:b/>
              </w:rPr>
            </w:pPr>
            <w:r>
              <w:rPr>
                <w:b/>
              </w:rPr>
              <w:t>Dĺžka sacej hadice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FE2EC" w14:textId="77777777" w:rsidR="00343D97" w:rsidRPr="00EC2F3B" w:rsidRDefault="00343D97" w:rsidP="00907AA1">
            <w:pPr>
              <w:spacing w:after="0"/>
              <w:rPr>
                <w:color w:val="000000"/>
              </w:rPr>
            </w:pPr>
            <w:r w:rsidRPr="00C72427">
              <w:rPr>
                <w:color w:val="000000"/>
              </w:rPr>
              <w:t xml:space="preserve">min. </w:t>
            </w:r>
            <w:r>
              <w:rPr>
                <w:color w:val="000000"/>
              </w:rPr>
              <w:t>3</w:t>
            </w:r>
            <w:r w:rsidRPr="00C72427">
              <w:rPr>
                <w:color w:val="000000"/>
              </w:rPr>
              <w:t>m</w:t>
            </w:r>
          </w:p>
        </w:tc>
        <w:tc>
          <w:tcPr>
            <w:tcW w:w="2913" w:type="dxa"/>
            <w:tcBorders>
              <w:top w:val="single" w:sz="4" w:space="0" w:color="auto"/>
              <w:left w:val="single" w:sz="4" w:space="0" w:color="auto"/>
              <w:bottom w:val="single" w:sz="4" w:space="0" w:color="auto"/>
              <w:right w:val="single" w:sz="4" w:space="0" w:color="auto"/>
            </w:tcBorders>
            <w:vAlign w:val="center"/>
          </w:tcPr>
          <w:p w14:paraId="316180C8"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9634AE" w14:textId="77777777" w:rsidR="00343D97" w:rsidRPr="00C22C0B" w:rsidRDefault="00343D97" w:rsidP="00907AA1">
            <w:pPr>
              <w:spacing w:after="0"/>
              <w:jc w:val="center"/>
              <w:rPr>
                <w:color w:val="000000"/>
              </w:rPr>
            </w:pPr>
            <w:r w:rsidRPr="00C22C0B">
              <w:rPr>
                <w:color w:val="000000"/>
              </w:rPr>
              <w:t>N/A</w:t>
            </w:r>
          </w:p>
        </w:tc>
      </w:tr>
      <w:tr w:rsidR="00343D97" w:rsidRPr="004A241C" w14:paraId="0021E69A" w14:textId="77777777" w:rsidTr="003B770E">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0B751C" w14:textId="77777777" w:rsidR="00343D97" w:rsidRPr="00C22C0B" w:rsidRDefault="00343D97" w:rsidP="00907AA1">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85F62" w14:textId="77777777" w:rsidR="00343D97" w:rsidRDefault="00343D97" w:rsidP="00907AA1">
            <w:pPr>
              <w:spacing w:after="0"/>
              <w:rPr>
                <w:color w:val="000000"/>
              </w:rPr>
            </w:pPr>
            <w:r w:rsidRPr="00DA293A">
              <w:rPr>
                <w:color w:val="000000"/>
              </w:rPr>
              <w:t>Sacia hadica</w:t>
            </w:r>
            <w:r>
              <w:rPr>
                <w:color w:val="000000"/>
              </w:rPr>
              <w:t>,</w:t>
            </w:r>
          </w:p>
          <w:p w14:paraId="038FEC87" w14:textId="77777777" w:rsidR="00343D97" w:rsidRDefault="00343D97" w:rsidP="00907AA1">
            <w:pPr>
              <w:spacing w:after="0"/>
              <w:rPr>
                <w:color w:val="000000"/>
              </w:rPr>
            </w:pPr>
            <w:r w:rsidRPr="00DA293A">
              <w:rPr>
                <w:color w:val="000000"/>
              </w:rPr>
              <w:t>Flexibilná sacia hadica</w:t>
            </w:r>
          </w:p>
          <w:p w14:paraId="43719F51" w14:textId="77777777" w:rsidR="00343D97" w:rsidRPr="00DA293A" w:rsidRDefault="00343D97" w:rsidP="00907AA1">
            <w:pPr>
              <w:spacing w:after="0"/>
              <w:rPr>
                <w:color w:val="000000"/>
              </w:rPr>
            </w:pPr>
            <w:r w:rsidRPr="00DA293A">
              <w:rPr>
                <w:color w:val="000000"/>
              </w:rPr>
              <w:t>Odnímateľná rukoväť s elektrostatickou ochranou</w:t>
            </w:r>
            <w:r>
              <w:rPr>
                <w:color w:val="000000"/>
              </w:rPr>
              <w:t>,</w:t>
            </w:r>
          </w:p>
          <w:p w14:paraId="78F9C552" w14:textId="77777777" w:rsidR="00343D97" w:rsidRPr="00DA293A" w:rsidRDefault="00343D97" w:rsidP="00907AA1">
            <w:pPr>
              <w:spacing w:after="0"/>
              <w:rPr>
                <w:color w:val="000000"/>
              </w:rPr>
            </w:pPr>
            <w:r w:rsidRPr="00DA293A">
              <w:rPr>
                <w:color w:val="000000"/>
              </w:rPr>
              <w:t>Plochý skladaný filte</w:t>
            </w:r>
            <w:r>
              <w:rPr>
                <w:color w:val="000000"/>
              </w:rPr>
              <w:t>r</w:t>
            </w:r>
            <w:r w:rsidRPr="00DA293A">
              <w:rPr>
                <w:color w:val="000000"/>
              </w:rPr>
              <w:t xml:space="preserve"> vo vyberateľnej filtračnej kazete</w:t>
            </w:r>
            <w:r>
              <w:rPr>
                <w:color w:val="000000"/>
              </w:rPr>
              <w:t>,</w:t>
            </w:r>
          </w:p>
          <w:p w14:paraId="2113C9AF" w14:textId="77777777" w:rsidR="00343D97" w:rsidRPr="00DA293A" w:rsidRDefault="00343D97" w:rsidP="00907AA1">
            <w:pPr>
              <w:spacing w:after="0"/>
              <w:rPr>
                <w:color w:val="000000"/>
              </w:rPr>
            </w:pPr>
            <w:r w:rsidRPr="00DA293A">
              <w:rPr>
                <w:color w:val="000000"/>
              </w:rPr>
              <w:t>Štrbinová hubica</w:t>
            </w:r>
            <w:r>
              <w:rPr>
                <w:color w:val="000000"/>
              </w:rPr>
              <w:t>,</w:t>
            </w:r>
          </w:p>
          <w:p w14:paraId="0F2D11D3" w14:textId="77777777" w:rsidR="00343D97" w:rsidRPr="00DA293A" w:rsidRDefault="00343D97" w:rsidP="00907AA1">
            <w:pPr>
              <w:spacing w:after="0"/>
              <w:rPr>
                <w:color w:val="000000"/>
              </w:rPr>
            </w:pPr>
            <w:r w:rsidRPr="00DA293A">
              <w:rPr>
                <w:color w:val="000000"/>
              </w:rPr>
              <w:t xml:space="preserve">Filtračné vrecko z netkanej textílie, </w:t>
            </w:r>
          </w:p>
          <w:p w14:paraId="4F11778F" w14:textId="77777777" w:rsidR="00343D97" w:rsidRPr="00DA293A" w:rsidRDefault="00343D97" w:rsidP="00907AA1">
            <w:pPr>
              <w:spacing w:after="0"/>
              <w:rPr>
                <w:color w:val="000000"/>
              </w:rPr>
            </w:pPr>
            <w:r w:rsidRPr="00DA293A">
              <w:rPr>
                <w:color w:val="000000"/>
              </w:rPr>
              <w:t>Funkcia vyfukovania</w:t>
            </w:r>
            <w:r>
              <w:rPr>
                <w:color w:val="000000"/>
              </w:rPr>
              <w:t>,</w:t>
            </w:r>
          </w:p>
          <w:p w14:paraId="6C2493B8" w14:textId="77777777" w:rsidR="00343D97" w:rsidRPr="00DA293A" w:rsidRDefault="00343D97" w:rsidP="00907AA1">
            <w:pPr>
              <w:spacing w:after="0"/>
              <w:rPr>
                <w:color w:val="000000"/>
              </w:rPr>
            </w:pPr>
            <w:r w:rsidRPr="00DA293A">
              <w:rPr>
                <w:color w:val="000000"/>
              </w:rPr>
              <w:t>Čistenie filtra</w:t>
            </w:r>
            <w:r>
              <w:rPr>
                <w:color w:val="000000"/>
              </w:rPr>
              <w:t>,</w:t>
            </w:r>
          </w:p>
          <w:p w14:paraId="5243F3D4" w14:textId="77777777" w:rsidR="00343D97" w:rsidRPr="00DA293A" w:rsidRDefault="00343D97" w:rsidP="00907AA1">
            <w:pPr>
              <w:spacing w:after="0"/>
              <w:rPr>
                <w:color w:val="000000"/>
              </w:rPr>
            </w:pPr>
            <w:r w:rsidRPr="00DA293A">
              <w:rPr>
                <w:color w:val="000000"/>
              </w:rPr>
              <w:t>Vypúšťacia skrutka</w:t>
            </w:r>
            <w:r>
              <w:rPr>
                <w:color w:val="000000"/>
              </w:rPr>
              <w:t>,</w:t>
            </w:r>
          </w:p>
          <w:p w14:paraId="13EDDAC5" w14:textId="77777777" w:rsidR="00343D97" w:rsidRPr="00DA293A" w:rsidRDefault="00343D97" w:rsidP="00907AA1">
            <w:pPr>
              <w:spacing w:after="0"/>
              <w:rPr>
                <w:color w:val="000000"/>
              </w:rPr>
            </w:pPr>
            <w:r w:rsidRPr="00DA293A">
              <w:rPr>
                <w:color w:val="000000"/>
              </w:rPr>
              <w:t>Adaptér pre pripojenie elektronáradia</w:t>
            </w:r>
            <w:r>
              <w:rPr>
                <w:color w:val="000000"/>
              </w:rPr>
              <w:t>,</w:t>
            </w:r>
          </w:p>
          <w:p w14:paraId="26EE675F" w14:textId="77777777" w:rsidR="00343D97" w:rsidRDefault="00343D97" w:rsidP="00907AA1">
            <w:pPr>
              <w:spacing w:after="0"/>
              <w:rPr>
                <w:color w:val="000000"/>
              </w:rPr>
            </w:pPr>
            <w:r w:rsidRPr="00DA293A">
              <w:rPr>
                <w:color w:val="000000"/>
              </w:rPr>
              <w:t>Automatické zapínanie a</w:t>
            </w:r>
            <w:r>
              <w:rPr>
                <w:color w:val="000000"/>
              </w:rPr>
              <w:t> </w:t>
            </w:r>
            <w:r w:rsidRPr="00DA293A">
              <w:rPr>
                <w:color w:val="000000"/>
              </w:rPr>
              <w:t>vypínanie</w:t>
            </w:r>
            <w:r>
              <w:rPr>
                <w:color w:val="000000"/>
              </w:rPr>
              <w:t>,</w:t>
            </w:r>
          </w:p>
          <w:p w14:paraId="23007D02" w14:textId="295A7639" w:rsidR="00343D97" w:rsidRPr="00C22C0B" w:rsidRDefault="00343D97" w:rsidP="00907AA1">
            <w:pPr>
              <w:spacing w:after="0"/>
              <w:rPr>
                <w:color w:val="000000" w:themeColor="text1"/>
              </w:rPr>
            </w:pPr>
            <w:r w:rsidRPr="00D43286">
              <w:rPr>
                <w:color w:val="000000" w:themeColor="text1"/>
              </w:rPr>
              <w:t>Možnosť použiť ako mokro-suchý vysávač</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C872DE" w14:textId="77777777" w:rsidR="00343D97" w:rsidRPr="00C22C0B" w:rsidRDefault="00343D97" w:rsidP="00907AA1">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8EB90E0" w14:textId="77777777" w:rsidR="00343D97" w:rsidRPr="00C22C0B" w:rsidRDefault="00343D97" w:rsidP="00907AA1">
            <w:pPr>
              <w:spacing w:after="0"/>
              <w:jc w:val="center"/>
              <w:rPr>
                <w:color w:val="000000"/>
              </w:rPr>
            </w:pPr>
            <w:r w:rsidRPr="00C22C0B">
              <w:rPr>
                <w:i/>
                <w:color w:val="FF0000"/>
              </w:rPr>
              <w:t>(doplní uchádzač)</w:t>
            </w:r>
          </w:p>
        </w:tc>
      </w:tr>
      <w:tr w:rsidR="00343D97" w:rsidRPr="004A241C" w14:paraId="6594233E"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9853EC" w14:textId="77777777" w:rsidR="00343D97" w:rsidRPr="004A241C" w:rsidRDefault="00343D97" w:rsidP="00907AA1">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D86480" w14:textId="77777777" w:rsidR="00343D97" w:rsidRPr="004A241C" w:rsidRDefault="00343D97" w:rsidP="00907AA1">
            <w:pPr>
              <w:spacing w:after="0"/>
              <w:jc w:val="center"/>
              <w:rPr>
                <w:b/>
                <w:color w:val="000000"/>
                <w:highlight w:val="yellow"/>
              </w:rPr>
            </w:pPr>
            <w:r w:rsidRPr="004A241C">
              <w:rPr>
                <w:i/>
                <w:color w:val="FF0000"/>
              </w:rPr>
              <w:t>(doplní uchádzač)</w:t>
            </w:r>
          </w:p>
        </w:tc>
      </w:tr>
      <w:tr w:rsidR="00343D97" w:rsidRPr="004A241C" w14:paraId="1C37BF3E" w14:textId="77777777" w:rsidTr="003B770E">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8E9D3" w14:textId="77777777" w:rsidR="00343D97" w:rsidRPr="004A241C" w:rsidRDefault="00343D97" w:rsidP="00907AA1">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9CF2E7F" w14:textId="77777777" w:rsidR="00343D97" w:rsidRPr="004A241C" w:rsidRDefault="00343D97" w:rsidP="00907AA1">
            <w:pPr>
              <w:spacing w:after="0"/>
              <w:jc w:val="center"/>
              <w:rPr>
                <w:b/>
                <w:color w:val="000000"/>
                <w:highlight w:val="yellow"/>
              </w:rPr>
            </w:pPr>
            <w:r w:rsidRPr="004A241C">
              <w:rPr>
                <w:i/>
                <w:color w:val="FF0000"/>
              </w:rPr>
              <w:t>(doplní uchádzač)</w:t>
            </w:r>
          </w:p>
        </w:tc>
      </w:tr>
    </w:tbl>
    <w:p w14:paraId="21B05FCD" w14:textId="77777777" w:rsidR="00343D97" w:rsidRDefault="00343D97" w:rsidP="00343D97"/>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C7D938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5810BF"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B87179F" w14:textId="77777777" w:rsidR="00343D97" w:rsidRPr="004A241C" w:rsidRDefault="00343D97" w:rsidP="003061F8">
            <w:pPr>
              <w:jc w:val="center"/>
              <w:rPr>
                <w:b/>
              </w:rPr>
            </w:pPr>
            <w:r w:rsidRPr="004A241C">
              <w:rPr>
                <w:b/>
              </w:rPr>
              <w:t>Vlastný návrh plnenia</w:t>
            </w:r>
          </w:p>
          <w:p w14:paraId="08A21D5C" w14:textId="77777777" w:rsidR="00343D97" w:rsidRPr="004A241C" w:rsidRDefault="00343D97" w:rsidP="003061F8">
            <w:pPr>
              <w:jc w:val="center"/>
              <w:rPr>
                <w:bCs/>
                <w:color w:val="000000"/>
              </w:rPr>
            </w:pPr>
            <w:r w:rsidRPr="004A241C">
              <w:rPr>
                <w:bCs/>
                <w:color w:val="000000"/>
              </w:rPr>
              <w:t>(doplní uchádzač)</w:t>
            </w:r>
          </w:p>
          <w:p w14:paraId="4E4D09CB"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306B3DD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A5C53B6" w14:textId="03F58391" w:rsidR="00343D97" w:rsidRPr="00907AA1"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32</w:t>
            </w:r>
            <w:r w:rsidRPr="004A241C">
              <w:rPr>
                <w:b/>
                <w:bCs/>
                <w:color w:val="000000" w:themeColor="text1"/>
              </w:rPr>
              <w:t xml:space="preserve"> – </w:t>
            </w:r>
            <w:r w:rsidRPr="00F00827">
              <w:rPr>
                <w:b/>
                <w:bCs/>
                <w:color w:val="000000" w:themeColor="text1"/>
              </w:rPr>
              <w:t>Vysávač priemyselný</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304489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66233D4"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CA94E2F" w14:textId="77777777" w:rsidTr="003061F8">
        <w:trPr>
          <w:trHeight w:val="26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D2FEAE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25431B5" w14:textId="77777777" w:rsidR="00343D97" w:rsidRPr="004A241C" w:rsidRDefault="00343D97" w:rsidP="003061F8">
            <w:pPr>
              <w:rPr>
                <w:b/>
                <w:color w:val="000000"/>
              </w:rPr>
            </w:pPr>
            <w:r w:rsidRPr="005E6C34">
              <w:rPr>
                <w:b/>
                <w:color w:val="000000"/>
              </w:rPr>
              <w:t>1</w:t>
            </w:r>
            <w:r>
              <w:rPr>
                <w:b/>
                <w:color w:val="000000"/>
              </w:rPr>
              <w:t>16</w:t>
            </w:r>
            <w:r w:rsidRPr="005E6C3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303BBA8"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142D9C6" w14:textId="77777777" w:rsidR="00343D97" w:rsidRPr="004A241C" w:rsidRDefault="00343D97" w:rsidP="003061F8">
            <w:pPr>
              <w:jc w:val="center"/>
              <w:rPr>
                <w:b/>
                <w:bCs/>
                <w:color w:val="000000"/>
                <w:highlight w:val="yellow"/>
              </w:rPr>
            </w:pPr>
          </w:p>
        </w:tc>
      </w:tr>
      <w:tr w:rsidR="00343D97" w:rsidRPr="004A241C" w14:paraId="0B7A0789" w14:textId="77777777" w:rsidTr="008E0027">
        <w:trPr>
          <w:trHeight w:val="142"/>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935F8" w14:textId="77777777" w:rsidR="00343D97" w:rsidRPr="00C22C0B" w:rsidRDefault="00343D97" w:rsidP="00907AA1">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6083D37" w14:textId="77777777" w:rsidR="00343D97" w:rsidRPr="00C22C0B" w:rsidRDefault="00343D97" w:rsidP="00907AA1">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81362E">
              <w:rPr>
                <w:color w:val="000000"/>
              </w:rPr>
              <w:t>1</w:t>
            </w:r>
            <w:r>
              <w:rPr>
                <w:color w:val="000000"/>
              </w:rPr>
              <w:t>2</w:t>
            </w:r>
            <w:r w:rsidRPr="0081362E">
              <w:rPr>
                <w:color w:val="000000"/>
              </w:rPr>
              <w:t>00 W</w:t>
            </w:r>
          </w:p>
        </w:tc>
        <w:tc>
          <w:tcPr>
            <w:tcW w:w="2913" w:type="dxa"/>
            <w:tcBorders>
              <w:top w:val="single" w:sz="4" w:space="0" w:color="auto"/>
              <w:left w:val="nil"/>
              <w:bottom w:val="single" w:sz="4" w:space="0" w:color="auto"/>
              <w:right w:val="single" w:sz="4" w:space="0" w:color="auto"/>
            </w:tcBorders>
            <w:vAlign w:val="center"/>
          </w:tcPr>
          <w:p w14:paraId="752143D0" w14:textId="77777777" w:rsidR="00343D97" w:rsidRPr="00C22C0B" w:rsidRDefault="00343D97" w:rsidP="00907AA1">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3384CA" w14:textId="77777777" w:rsidR="00343D97" w:rsidRPr="00C22C0B" w:rsidRDefault="00343D97" w:rsidP="00907AA1">
            <w:pPr>
              <w:spacing w:after="0"/>
              <w:jc w:val="center"/>
              <w:rPr>
                <w:color w:val="000000"/>
                <w:highlight w:val="yellow"/>
              </w:rPr>
            </w:pPr>
            <w:r w:rsidRPr="00C22C0B">
              <w:rPr>
                <w:color w:val="000000"/>
              </w:rPr>
              <w:t>N/A</w:t>
            </w:r>
          </w:p>
        </w:tc>
      </w:tr>
      <w:tr w:rsidR="00343D97" w:rsidRPr="004A241C" w14:paraId="0EEAD773" w14:textId="77777777" w:rsidTr="008E0027">
        <w:trPr>
          <w:trHeight w:val="159"/>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7FD78D" w14:textId="77777777" w:rsidR="00343D97" w:rsidRPr="00D971CA" w:rsidRDefault="00343D97" w:rsidP="00907AA1">
            <w:pPr>
              <w:spacing w:after="0"/>
              <w:rPr>
                <w:b/>
              </w:rPr>
            </w:pPr>
            <w:r w:rsidRPr="00EC2F3B">
              <w:rPr>
                <w:b/>
              </w:rPr>
              <w:lastRenderedPageBreak/>
              <w:t>Objem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D32AF" w14:textId="77777777" w:rsidR="00343D97" w:rsidRPr="00D971CA" w:rsidRDefault="00343D97" w:rsidP="00907AA1">
            <w:pPr>
              <w:spacing w:after="0"/>
              <w:rPr>
                <w:color w:val="000000"/>
              </w:rPr>
            </w:pPr>
            <w:r w:rsidRPr="00EC2F3B">
              <w:rPr>
                <w:color w:val="000000"/>
              </w:rPr>
              <w:t xml:space="preserve">min. </w:t>
            </w:r>
            <w:r>
              <w:rPr>
                <w:color w:val="000000"/>
              </w:rPr>
              <w:t>20</w:t>
            </w:r>
            <w:r w:rsidRPr="00EC2F3B">
              <w:rPr>
                <w:color w:val="000000"/>
              </w:rPr>
              <w:t xml:space="preserve"> l</w:t>
            </w:r>
          </w:p>
        </w:tc>
        <w:tc>
          <w:tcPr>
            <w:tcW w:w="2913" w:type="dxa"/>
            <w:tcBorders>
              <w:top w:val="single" w:sz="4" w:space="0" w:color="auto"/>
              <w:left w:val="single" w:sz="4" w:space="0" w:color="auto"/>
              <w:bottom w:val="single" w:sz="4" w:space="0" w:color="auto"/>
              <w:right w:val="single" w:sz="4" w:space="0" w:color="auto"/>
            </w:tcBorders>
            <w:vAlign w:val="center"/>
          </w:tcPr>
          <w:p w14:paraId="700E4414" w14:textId="77777777" w:rsidR="00343D97" w:rsidRPr="00C22C0B" w:rsidRDefault="00343D97" w:rsidP="00907AA1">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56B1AB" w14:textId="77777777" w:rsidR="00343D97" w:rsidRPr="00C22C0B" w:rsidRDefault="00343D97" w:rsidP="00907AA1">
            <w:pPr>
              <w:spacing w:after="0"/>
              <w:jc w:val="center"/>
              <w:rPr>
                <w:color w:val="000000"/>
              </w:rPr>
            </w:pPr>
            <w:r w:rsidRPr="00C22C0B">
              <w:rPr>
                <w:color w:val="000000"/>
              </w:rPr>
              <w:t>N/A</w:t>
            </w:r>
          </w:p>
        </w:tc>
      </w:tr>
      <w:tr w:rsidR="00343D97" w:rsidRPr="004A241C" w14:paraId="166BA4B6"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5800A9" w14:textId="77777777" w:rsidR="00343D97" w:rsidRPr="00C22C0B" w:rsidRDefault="00343D97" w:rsidP="00907AA1">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E41D6" w14:textId="77777777" w:rsidR="00343D97" w:rsidRDefault="00343D97" w:rsidP="00907AA1">
            <w:pPr>
              <w:spacing w:after="0"/>
              <w:rPr>
                <w:color w:val="000000"/>
              </w:rPr>
            </w:pPr>
            <w:r w:rsidRPr="00C8302C">
              <w:rPr>
                <w:color w:val="000000"/>
              </w:rPr>
              <w:t>Funkcia fúkania</w:t>
            </w:r>
            <w:r>
              <w:rPr>
                <w:color w:val="000000"/>
              </w:rPr>
              <w:t>,</w:t>
            </w:r>
          </w:p>
          <w:p w14:paraId="54D0A4E7" w14:textId="77777777" w:rsidR="00343D97" w:rsidRDefault="00343D97" w:rsidP="00907AA1">
            <w:pPr>
              <w:spacing w:after="0"/>
              <w:rPr>
                <w:color w:val="000000"/>
              </w:rPr>
            </w:pPr>
            <w:r w:rsidRPr="00C8302C">
              <w:rPr>
                <w:color w:val="000000"/>
              </w:rPr>
              <w:t>Odtokový ventil</w:t>
            </w:r>
            <w:r>
              <w:rPr>
                <w:color w:val="000000"/>
              </w:rPr>
              <w:t>,</w:t>
            </w:r>
          </w:p>
          <w:p w14:paraId="63531CEA" w14:textId="77777777" w:rsidR="00343D97" w:rsidRPr="00C8302C" w:rsidRDefault="00343D97" w:rsidP="00907AA1">
            <w:pPr>
              <w:spacing w:after="0"/>
              <w:rPr>
                <w:color w:val="000000"/>
              </w:rPr>
            </w:pPr>
            <w:r w:rsidRPr="00173BDC">
              <w:rPr>
                <w:color w:val="000000"/>
              </w:rPr>
              <w:t>Vypúšťací ventil</w:t>
            </w:r>
            <w:r>
              <w:rPr>
                <w:color w:val="000000"/>
              </w:rPr>
              <w:t>,</w:t>
            </w:r>
          </w:p>
          <w:p w14:paraId="06892589" w14:textId="77777777" w:rsidR="00343D97" w:rsidRDefault="00343D97" w:rsidP="00907AA1">
            <w:pPr>
              <w:spacing w:after="0"/>
              <w:rPr>
                <w:color w:val="000000"/>
              </w:rPr>
            </w:pPr>
            <w:r>
              <w:rPr>
                <w:color w:val="000000"/>
              </w:rPr>
              <w:t>V</w:t>
            </w:r>
            <w:r w:rsidRPr="002232D0">
              <w:rPr>
                <w:color w:val="000000"/>
              </w:rPr>
              <w:t>ysávač na mokré a suché vysávanie</w:t>
            </w:r>
            <w:r>
              <w:rPr>
                <w:color w:val="000000"/>
              </w:rPr>
              <w:t>,</w:t>
            </w:r>
          </w:p>
          <w:p w14:paraId="6425C4D2" w14:textId="38BDB054" w:rsidR="00343D97" w:rsidRPr="00C8302C" w:rsidRDefault="00343D97" w:rsidP="00907AA1">
            <w:pPr>
              <w:spacing w:after="0"/>
              <w:rPr>
                <w:color w:val="000000"/>
              </w:rPr>
            </w:pPr>
            <w:r w:rsidRPr="00C8302C">
              <w:rPr>
                <w:color w:val="000000"/>
              </w:rPr>
              <w:t>Antistatický systém</w:t>
            </w:r>
          </w:p>
          <w:p w14:paraId="60F76B97" w14:textId="1815C9C9" w:rsidR="00343D97" w:rsidRPr="00C22C0B" w:rsidRDefault="00343D97" w:rsidP="00907AA1">
            <w:pPr>
              <w:spacing w:after="0"/>
              <w:rPr>
                <w:color w:val="000000" w:themeColor="text1"/>
              </w:rPr>
            </w:pP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E7745F" w14:textId="77777777" w:rsidR="00343D97" w:rsidRPr="00C22C0B" w:rsidRDefault="00343D97" w:rsidP="00907AA1">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068254B" w14:textId="77777777" w:rsidR="00343D97" w:rsidRPr="00C22C0B" w:rsidRDefault="00343D97" w:rsidP="00907AA1">
            <w:pPr>
              <w:spacing w:after="0"/>
              <w:jc w:val="center"/>
              <w:rPr>
                <w:color w:val="000000"/>
              </w:rPr>
            </w:pPr>
            <w:r w:rsidRPr="00C22C0B">
              <w:rPr>
                <w:i/>
                <w:color w:val="FF0000"/>
              </w:rPr>
              <w:t>(doplní uchádzač)</w:t>
            </w:r>
          </w:p>
        </w:tc>
      </w:tr>
      <w:tr w:rsidR="006D5E5A" w:rsidRPr="004A241C" w14:paraId="73998721" w14:textId="77777777" w:rsidTr="006D5E5A">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AEF75" w14:textId="6C6C90F3" w:rsidR="006D5E5A" w:rsidRPr="00C22C0B" w:rsidRDefault="006D5E5A" w:rsidP="006D5E5A">
            <w:pPr>
              <w:spacing w:after="0"/>
              <w:rPr>
                <w:b/>
                <w:color w:val="000000" w:themeColor="text1"/>
              </w:rPr>
            </w:pPr>
            <w:r>
              <w:rPr>
                <w:b/>
                <w:color w:val="000000" w:themeColor="text1"/>
              </w:rPr>
              <w:t>Výbava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EADAA5" w14:textId="77777777" w:rsidR="006D5E5A" w:rsidRPr="00C8302C" w:rsidRDefault="006D5E5A" w:rsidP="006D5E5A">
            <w:pPr>
              <w:spacing w:after="0"/>
              <w:rPr>
                <w:color w:val="000000"/>
              </w:rPr>
            </w:pPr>
            <w:r w:rsidRPr="00C8302C">
              <w:rPr>
                <w:color w:val="000000"/>
              </w:rPr>
              <w:t>- Hubica na podlahu</w:t>
            </w:r>
          </w:p>
          <w:p w14:paraId="4AD2AF60" w14:textId="77777777" w:rsidR="006D5E5A" w:rsidRPr="00C8302C" w:rsidRDefault="006D5E5A" w:rsidP="006D5E5A">
            <w:pPr>
              <w:spacing w:after="0"/>
              <w:rPr>
                <w:color w:val="000000"/>
              </w:rPr>
            </w:pPr>
            <w:r w:rsidRPr="00C8302C">
              <w:rPr>
                <w:color w:val="000000"/>
              </w:rPr>
              <w:t>- Kefová vložka</w:t>
            </w:r>
          </w:p>
          <w:p w14:paraId="0F9EE200" w14:textId="77777777" w:rsidR="006D5E5A" w:rsidRPr="00C8302C" w:rsidRDefault="006D5E5A" w:rsidP="006D5E5A">
            <w:pPr>
              <w:spacing w:after="0"/>
              <w:rPr>
                <w:color w:val="000000"/>
              </w:rPr>
            </w:pPr>
            <w:r w:rsidRPr="00C8302C">
              <w:rPr>
                <w:color w:val="000000"/>
              </w:rPr>
              <w:t>- Gumová hubicová vložka</w:t>
            </w:r>
          </w:p>
          <w:p w14:paraId="5D50D198" w14:textId="77777777" w:rsidR="006D5E5A" w:rsidRPr="00C8302C" w:rsidRDefault="006D5E5A" w:rsidP="006D5E5A">
            <w:pPr>
              <w:spacing w:after="0"/>
              <w:rPr>
                <w:color w:val="000000"/>
              </w:rPr>
            </w:pPr>
            <w:r w:rsidRPr="00C8302C">
              <w:rPr>
                <w:color w:val="000000"/>
              </w:rPr>
              <w:t>- Štrbinová hubica</w:t>
            </w:r>
          </w:p>
          <w:p w14:paraId="0085ABE2" w14:textId="77777777" w:rsidR="006D5E5A" w:rsidRPr="00C8302C" w:rsidRDefault="006D5E5A" w:rsidP="006D5E5A">
            <w:pPr>
              <w:spacing w:after="0"/>
              <w:rPr>
                <w:color w:val="000000"/>
              </w:rPr>
            </w:pPr>
            <w:r w:rsidRPr="00C8302C">
              <w:rPr>
                <w:color w:val="000000"/>
              </w:rPr>
              <w:t>- 2 x extrakčné rúry</w:t>
            </w:r>
          </w:p>
          <w:p w14:paraId="231FB3A7" w14:textId="77777777" w:rsidR="006D5E5A" w:rsidRPr="00C8302C" w:rsidRDefault="006D5E5A" w:rsidP="006D5E5A">
            <w:pPr>
              <w:spacing w:after="0"/>
              <w:rPr>
                <w:color w:val="000000"/>
              </w:rPr>
            </w:pPr>
            <w:r w:rsidRPr="00C8302C">
              <w:rPr>
                <w:color w:val="000000"/>
              </w:rPr>
              <w:t>- Extrakčný adaptér</w:t>
            </w:r>
          </w:p>
          <w:p w14:paraId="123BCA24" w14:textId="77777777" w:rsidR="006D5E5A" w:rsidRPr="00C8302C" w:rsidRDefault="006D5E5A" w:rsidP="006D5E5A">
            <w:pPr>
              <w:spacing w:after="0"/>
              <w:rPr>
                <w:color w:val="000000"/>
              </w:rPr>
            </w:pPr>
            <w:r w:rsidRPr="00C8302C">
              <w:rPr>
                <w:color w:val="000000"/>
              </w:rPr>
              <w:t>- Papierové filtračné vrecko</w:t>
            </w:r>
          </w:p>
          <w:p w14:paraId="1AC67619" w14:textId="77777777" w:rsidR="006D5E5A" w:rsidRPr="00C8302C" w:rsidRDefault="006D5E5A" w:rsidP="006D5E5A">
            <w:pPr>
              <w:spacing w:after="0"/>
              <w:rPr>
                <w:color w:val="000000"/>
              </w:rPr>
            </w:pPr>
            <w:r w:rsidRPr="00C8302C">
              <w:rPr>
                <w:color w:val="000000"/>
              </w:rPr>
              <w:t>- Filter</w:t>
            </w:r>
          </w:p>
          <w:p w14:paraId="1D311FD8" w14:textId="4AAD62F4" w:rsidR="006D5E5A" w:rsidRPr="00C8302C" w:rsidRDefault="006D5E5A" w:rsidP="006D5E5A">
            <w:pPr>
              <w:spacing w:after="0"/>
              <w:rPr>
                <w:color w:val="000000"/>
              </w:rPr>
            </w:pPr>
            <w:r w:rsidRPr="00C8302C">
              <w:rPr>
                <w:color w:val="000000"/>
              </w:rPr>
              <w:t>- Predradený filter</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14:paraId="009F5626" w14:textId="670E1F1C" w:rsidR="006D5E5A" w:rsidRPr="00C22C0B" w:rsidRDefault="006D5E5A" w:rsidP="006D5E5A">
            <w:pPr>
              <w:spacing w:after="0"/>
              <w:jc w:val="center"/>
              <w:rPr>
                <w:color w:val="00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B89783" w14:textId="23CC7321" w:rsidR="006D5E5A" w:rsidRPr="00C22C0B" w:rsidRDefault="006D5E5A" w:rsidP="006D5E5A">
            <w:pPr>
              <w:spacing w:after="0"/>
              <w:jc w:val="center"/>
              <w:rPr>
                <w:i/>
                <w:color w:val="FF0000"/>
              </w:rPr>
            </w:pPr>
            <w:r w:rsidRPr="00C22C0B">
              <w:rPr>
                <w:color w:val="000000"/>
              </w:rPr>
              <w:t>N/A</w:t>
            </w:r>
          </w:p>
        </w:tc>
      </w:tr>
      <w:tr w:rsidR="00343D97" w:rsidRPr="004A241C" w14:paraId="6699C17C"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9A9443" w14:textId="77777777" w:rsidR="00343D97" w:rsidRPr="004A241C" w:rsidRDefault="00343D97" w:rsidP="00907AA1">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736A661" w14:textId="77777777" w:rsidR="00343D97" w:rsidRPr="004A241C" w:rsidRDefault="00343D97" w:rsidP="00907AA1">
            <w:pPr>
              <w:spacing w:after="0"/>
              <w:jc w:val="center"/>
              <w:rPr>
                <w:b/>
                <w:color w:val="000000"/>
                <w:highlight w:val="yellow"/>
              </w:rPr>
            </w:pPr>
            <w:r w:rsidRPr="004A241C">
              <w:rPr>
                <w:i/>
                <w:color w:val="FF0000"/>
              </w:rPr>
              <w:t>(doplní uchádzač)</w:t>
            </w:r>
          </w:p>
        </w:tc>
      </w:tr>
      <w:tr w:rsidR="00343D97" w:rsidRPr="004A241C" w14:paraId="1F49ED66"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0A19E" w14:textId="77777777" w:rsidR="00343D97" w:rsidRPr="004A241C" w:rsidRDefault="00343D97" w:rsidP="00907AA1">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64EFA2" w14:textId="77777777" w:rsidR="00343D97" w:rsidRPr="004A241C" w:rsidRDefault="00343D97" w:rsidP="00907AA1">
            <w:pPr>
              <w:spacing w:after="0"/>
              <w:jc w:val="center"/>
              <w:rPr>
                <w:b/>
                <w:color w:val="000000"/>
                <w:highlight w:val="yellow"/>
              </w:rPr>
            </w:pPr>
            <w:r w:rsidRPr="004A241C">
              <w:rPr>
                <w:i/>
                <w:color w:val="FF0000"/>
              </w:rPr>
              <w:t>(doplní uchádzač)</w:t>
            </w:r>
          </w:p>
        </w:tc>
      </w:tr>
    </w:tbl>
    <w:p w14:paraId="722529D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77DE7C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C2D109"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4AD9F519" w14:textId="77777777" w:rsidR="00343D97" w:rsidRPr="004A241C" w:rsidRDefault="00343D97" w:rsidP="003061F8">
            <w:pPr>
              <w:jc w:val="center"/>
              <w:rPr>
                <w:b/>
              </w:rPr>
            </w:pPr>
            <w:r w:rsidRPr="004A241C">
              <w:rPr>
                <w:b/>
              </w:rPr>
              <w:t>Vlastný návrh plnenia</w:t>
            </w:r>
          </w:p>
          <w:p w14:paraId="269CAE14" w14:textId="77777777" w:rsidR="00343D97" w:rsidRPr="004A241C" w:rsidRDefault="00343D97" w:rsidP="003061F8">
            <w:pPr>
              <w:jc w:val="center"/>
              <w:rPr>
                <w:bCs/>
                <w:color w:val="000000"/>
              </w:rPr>
            </w:pPr>
            <w:r w:rsidRPr="004A241C">
              <w:rPr>
                <w:bCs/>
                <w:color w:val="000000"/>
              </w:rPr>
              <w:t>(doplní uchádzač)</w:t>
            </w:r>
          </w:p>
          <w:p w14:paraId="63CF019E"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79C435F3"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29E3AA0" w14:textId="0C9C45C9" w:rsidR="00343D97" w:rsidRPr="003061F8"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33</w:t>
            </w:r>
            <w:r w:rsidRPr="004A241C">
              <w:rPr>
                <w:b/>
                <w:bCs/>
                <w:color w:val="000000" w:themeColor="text1"/>
              </w:rPr>
              <w:t xml:space="preserve"> – </w:t>
            </w:r>
            <w:r w:rsidRPr="003F165F">
              <w:rPr>
                <w:b/>
                <w:bCs/>
                <w:color w:val="000000" w:themeColor="text1"/>
              </w:rPr>
              <w:t xml:space="preserve">Vysávač </w:t>
            </w:r>
            <w:proofErr w:type="spellStart"/>
            <w:r w:rsidRPr="003F165F">
              <w:rPr>
                <w:b/>
                <w:bCs/>
                <w:color w:val="000000" w:themeColor="text1"/>
              </w:rPr>
              <w:t>bezvreckový</w:t>
            </w:r>
            <w:proofErr w:type="spellEnd"/>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B3C1252"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A97B9EB"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D38A065" w14:textId="77777777" w:rsidTr="003061F8">
        <w:trPr>
          <w:trHeight w:val="216"/>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56935A"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5FC913" w14:textId="77777777" w:rsidR="00343D97" w:rsidRPr="004A241C" w:rsidRDefault="00343D97" w:rsidP="003061F8">
            <w:pPr>
              <w:rPr>
                <w:b/>
                <w:color w:val="000000"/>
              </w:rPr>
            </w:pPr>
            <w:r w:rsidRPr="004A241C">
              <w:rPr>
                <w:b/>
                <w:color w:val="000000"/>
              </w:rPr>
              <w:t xml:space="preserve"> </w:t>
            </w:r>
            <w:r>
              <w:rPr>
                <w:b/>
                <w:color w:val="000000"/>
              </w:rPr>
              <w:t>48</w:t>
            </w:r>
            <w:r w:rsidRPr="0023261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8B1AE9A"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3841579" w14:textId="77777777" w:rsidR="00343D97" w:rsidRPr="004A241C" w:rsidRDefault="00343D97" w:rsidP="003061F8">
            <w:pPr>
              <w:jc w:val="center"/>
              <w:rPr>
                <w:b/>
                <w:bCs/>
                <w:color w:val="000000"/>
                <w:highlight w:val="yellow"/>
              </w:rPr>
            </w:pPr>
          </w:p>
        </w:tc>
      </w:tr>
      <w:tr w:rsidR="00343D97" w:rsidRPr="00C22C0B" w14:paraId="0FBF7960" w14:textId="77777777" w:rsidTr="008E002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6E0993" w14:textId="77777777" w:rsidR="00343D97" w:rsidRPr="00C22C0B" w:rsidRDefault="00343D97" w:rsidP="003061F8">
            <w:pPr>
              <w:spacing w:after="0"/>
              <w:rPr>
                <w:b/>
                <w:bCs/>
                <w:color w:val="000000"/>
                <w:highlight w:val="yellow"/>
              </w:rPr>
            </w:pPr>
            <w:r>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58721FCC" w14:textId="77777777" w:rsidR="00343D97" w:rsidRPr="00C22C0B" w:rsidRDefault="00343D97" w:rsidP="003061F8">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Pr>
                <w:color w:val="000000"/>
              </w:rPr>
              <w:t>700</w:t>
            </w:r>
            <w:r w:rsidRPr="0081362E">
              <w:rPr>
                <w:color w:val="000000"/>
              </w:rPr>
              <w:t xml:space="preserve"> W</w:t>
            </w:r>
          </w:p>
        </w:tc>
        <w:tc>
          <w:tcPr>
            <w:tcW w:w="2913" w:type="dxa"/>
            <w:tcBorders>
              <w:top w:val="single" w:sz="4" w:space="0" w:color="auto"/>
              <w:left w:val="nil"/>
              <w:bottom w:val="single" w:sz="4" w:space="0" w:color="auto"/>
              <w:right w:val="single" w:sz="4" w:space="0" w:color="auto"/>
            </w:tcBorders>
            <w:vAlign w:val="center"/>
          </w:tcPr>
          <w:p w14:paraId="2D3AB552" w14:textId="77777777" w:rsidR="00343D97" w:rsidRPr="00C22C0B" w:rsidRDefault="00343D97" w:rsidP="003061F8">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4AC6F5" w14:textId="77777777" w:rsidR="00343D97" w:rsidRPr="00C22C0B" w:rsidRDefault="00343D97" w:rsidP="003061F8">
            <w:pPr>
              <w:spacing w:after="0"/>
              <w:jc w:val="center"/>
              <w:rPr>
                <w:color w:val="000000"/>
                <w:highlight w:val="yellow"/>
              </w:rPr>
            </w:pPr>
            <w:r w:rsidRPr="00C22C0B">
              <w:rPr>
                <w:color w:val="000000"/>
              </w:rPr>
              <w:t>N/A</w:t>
            </w:r>
          </w:p>
        </w:tc>
      </w:tr>
      <w:tr w:rsidR="00343D97" w:rsidRPr="00C22C0B" w14:paraId="7C74CEBF"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A01F95" w14:textId="77777777" w:rsidR="00343D97" w:rsidRPr="00D971CA" w:rsidRDefault="00343D97" w:rsidP="003061F8">
            <w:pPr>
              <w:spacing w:after="0"/>
              <w:rPr>
                <w:b/>
              </w:rPr>
            </w:pPr>
            <w:r w:rsidRPr="002C621D">
              <w:rPr>
                <w:b/>
              </w:rPr>
              <w:t>Kapacita prachovej nádoby</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86A72" w14:textId="77777777" w:rsidR="00343D97" w:rsidRPr="00D971CA" w:rsidRDefault="00343D97" w:rsidP="003061F8">
            <w:pPr>
              <w:spacing w:after="0"/>
              <w:rPr>
                <w:color w:val="000000"/>
              </w:rPr>
            </w:pPr>
            <w:r>
              <w:rPr>
                <w:color w:val="000000"/>
              </w:rPr>
              <w:t xml:space="preserve">min. 1,5 l </w:t>
            </w:r>
          </w:p>
        </w:tc>
        <w:tc>
          <w:tcPr>
            <w:tcW w:w="2913" w:type="dxa"/>
            <w:tcBorders>
              <w:top w:val="single" w:sz="4" w:space="0" w:color="auto"/>
              <w:left w:val="single" w:sz="4" w:space="0" w:color="auto"/>
              <w:bottom w:val="single" w:sz="4" w:space="0" w:color="auto"/>
              <w:right w:val="single" w:sz="4" w:space="0" w:color="auto"/>
            </w:tcBorders>
            <w:vAlign w:val="center"/>
          </w:tcPr>
          <w:p w14:paraId="7B489703" w14:textId="77777777" w:rsidR="00343D97" w:rsidRPr="00C22C0B" w:rsidRDefault="00343D97" w:rsidP="003061F8">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D65B2E" w14:textId="77777777" w:rsidR="00343D97" w:rsidRPr="00C22C0B" w:rsidRDefault="00343D97" w:rsidP="003061F8">
            <w:pPr>
              <w:spacing w:after="0"/>
              <w:jc w:val="center"/>
              <w:rPr>
                <w:color w:val="000000"/>
              </w:rPr>
            </w:pPr>
            <w:r w:rsidRPr="00C22C0B">
              <w:rPr>
                <w:color w:val="000000"/>
              </w:rPr>
              <w:t>N/A</w:t>
            </w:r>
          </w:p>
        </w:tc>
      </w:tr>
      <w:tr w:rsidR="00343D97" w:rsidRPr="00C22C0B" w14:paraId="6C449B72"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2C69D4" w14:textId="77777777" w:rsidR="00343D97" w:rsidRPr="002C621D" w:rsidRDefault="00343D97" w:rsidP="003061F8">
            <w:pPr>
              <w:spacing w:after="0"/>
              <w:rPr>
                <w:b/>
              </w:rPr>
            </w:pPr>
            <w:r>
              <w:rPr>
                <w:b/>
              </w:rPr>
              <w:t>Hlučnosť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4A7FB" w14:textId="77777777" w:rsidR="00343D97" w:rsidRDefault="00343D97" w:rsidP="003061F8">
            <w:pPr>
              <w:spacing w:after="0"/>
              <w:rPr>
                <w:color w:val="000000"/>
              </w:rPr>
            </w:pPr>
            <w:r>
              <w:rPr>
                <w:color w:val="000000"/>
              </w:rPr>
              <w:t>max. 80dB</w:t>
            </w:r>
          </w:p>
        </w:tc>
        <w:tc>
          <w:tcPr>
            <w:tcW w:w="2913" w:type="dxa"/>
            <w:tcBorders>
              <w:top w:val="single" w:sz="4" w:space="0" w:color="auto"/>
              <w:left w:val="single" w:sz="4" w:space="0" w:color="auto"/>
              <w:bottom w:val="single" w:sz="4" w:space="0" w:color="auto"/>
              <w:right w:val="single" w:sz="4" w:space="0" w:color="auto"/>
            </w:tcBorders>
            <w:vAlign w:val="center"/>
          </w:tcPr>
          <w:p w14:paraId="410D2A57" w14:textId="77777777" w:rsidR="00343D97" w:rsidRPr="00C22C0B" w:rsidRDefault="00343D97" w:rsidP="003061F8">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1E237F" w14:textId="77777777" w:rsidR="00343D97" w:rsidRPr="00C22C0B" w:rsidRDefault="00343D97" w:rsidP="003061F8">
            <w:pPr>
              <w:spacing w:after="0"/>
              <w:jc w:val="center"/>
              <w:rPr>
                <w:color w:val="000000"/>
              </w:rPr>
            </w:pPr>
            <w:r w:rsidRPr="00C22C0B">
              <w:rPr>
                <w:color w:val="000000"/>
              </w:rPr>
              <w:t>N/A</w:t>
            </w:r>
          </w:p>
        </w:tc>
      </w:tr>
      <w:tr w:rsidR="00343D97" w:rsidRPr="00C22C0B" w14:paraId="29147F5C"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C5C3A" w14:textId="77777777" w:rsidR="00343D97" w:rsidRPr="00C22C0B" w:rsidRDefault="00343D97" w:rsidP="003061F8">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AE1A1" w14:textId="77777777" w:rsidR="00343D97" w:rsidRDefault="00343D97" w:rsidP="003061F8">
            <w:pPr>
              <w:spacing w:after="0"/>
              <w:rPr>
                <w:color w:val="000000" w:themeColor="text1"/>
              </w:rPr>
            </w:pPr>
            <w:r w:rsidRPr="00DC0E9A">
              <w:rPr>
                <w:color w:val="000000" w:themeColor="text1"/>
              </w:rPr>
              <w:t>Filter – HEPA 12</w:t>
            </w:r>
            <w:r>
              <w:rPr>
                <w:color w:val="000000" w:themeColor="text1"/>
              </w:rPr>
              <w:t>,</w:t>
            </w:r>
          </w:p>
          <w:p w14:paraId="45EEBF0B" w14:textId="77777777" w:rsidR="00343D97" w:rsidRPr="00DC0E9A" w:rsidRDefault="00343D97" w:rsidP="003061F8">
            <w:pPr>
              <w:spacing w:after="0"/>
              <w:rPr>
                <w:color w:val="000000" w:themeColor="text1"/>
              </w:rPr>
            </w:pPr>
            <w:r w:rsidRPr="00DC0E9A">
              <w:rPr>
                <w:color w:val="000000" w:themeColor="text1"/>
              </w:rPr>
              <w:t>Podlahová trubica</w:t>
            </w:r>
            <w:r>
              <w:rPr>
                <w:color w:val="000000" w:themeColor="text1"/>
              </w:rPr>
              <w:t>,</w:t>
            </w:r>
          </w:p>
          <w:p w14:paraId="7323F5DD" w14:textId="77777777" w:rsidR="00343D97" w:rsidRPr="00DC0E9A" w:rsidRDefault="00343D97" w:rsidP="003061F8">
            <w:pPr>
              <w:spacing w:after="0"/>
              <w:rPr>
                <w:color w:val="000000" w:themeColor="text1"/>
              </w:rPr>
            </w:pPr>
            <w:r w:rsidRPr="00DC0E9A">
              <w:rPr>
                <w:color w:val="000000" w:themeColor="text1"/>
              </w:rPr>
              <w:t>Prachová kefa/štetec na nábytok</w:t>
            </w:r>
            <w:r>
              <w:rPr>
                <w:color w:val="000000" w:themeColor="text1"/>
              </w:rPr>
              <w:t>,</w:t>
            </w:r>
          </w:p>
          <w:p w14:paraId="459C1C91" w14:textId="77777777" w:rsidR="00343D97" w:rsidRPr="00DC0E9A" w:rsidRDefault="00343D97" w:rsidP="003061F8">
            <w:pPr>
              <w:spacing w:after="0"/>
              <w:rPr>
                <w:color w:val="000000" w:themeColor="text1"/>
              </w:rPr>
            </w:pPr>
            <w:r w:rsidRPr="00DC0E9A">
              <w:rPr>
                <w:color w:val="000000" w:themeColor="text1"/>
              </w:rPr>
              <w:t>Štrbinová hubica</w:t>
            </w:r>
            <w:r>
              <w:rPr>
                <w:color w:val="000000" w:themeColor="text1"/>
              </w:rPr>
              <w:t>,</w:t>
            </w:r>
          </w:p>
          <w:p w14:paraId="1100B521" w14:textId="77777777" w:rsidR="00343D97" w:rsidRPr="00C22C0B" w:rsidRDefault="00343D97" w:rsidP="003061F8">
            <w:pPr>
              <w:spacing w:after="0"/>
              <w:rPr>
                <w:color w:val="000000" w:themeColor="text1"/>
              </w:rPr>
            </w:pPr>
            <w:r w:rsidRPr="00DC0E9A">
              <w:rPr>
                <w:color w:val="000000" w:themeColor="text1"/>
              </w:rPr>
              <w:t>Hubica na tvrdé podlahy</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316D48" w14:textId="77777777" w:rsidR="00343D97" w:rsidRPr="00C22C0B" w:rsidRDefault="00343D97" w:rsidP="003061F8">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A3A4921" w14:textId="77777777" w:rsidR="00343D97" w:rsidRPr="00C22C0B" w:rsidRDefault="00343D97" w:rsidP="003061F8">
            <w:pPr>
              <w:spacing w:after="0"/>
              <w:jc w:val="center"/>
              <w:rPr>
                <w:color w:val="000000"/>
              </w:rPr>
            </w:pPr>
            <w:r w:rsidRPr="00C22C0B">
              <w:rPr>
                <w:i/>
                <w:color w:val="FF0000"/>
              </w:rPr>
              <w:t>(doplní uchádzač)</w:t>
            </w:r>
          </w:p>
        </w:tc>
      </w:tr>
      <w:tr w:rsidR="00343D97" w:rsidRPr="004A241C" w14:paraId="1192FDA9"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66B661" w14:textId="77777777" w:rsidR="00343D97" w:rsidRPr="004A241C" w:rsidRDefault="00343D97" w:rsidP="003061F8">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96F656F" w14:textId="77777777" w:rsidR="00343D97" w:rsidRPr="004A241C" w:rsidRDefault="00343D97" w:rsidP="003061F8">
            <w:pPr>
              <w:spacing w:after="0"/>
              <w:jc w:val="center"/>
              <w:rPr>
                <w:b/>
                <w:color w:val="000000"/>
                <w:highlight w:val="yellow"/>
              </w:rPr>
            </w:pPr>
            <w:r w:rsidRPr="004A241C">
              <w:rPr>
                <w:i/>
                <w:color w:val="FF0000"/>
              </w:rPr>
              <w:t>(doplní uchádzač)</w:t>
            </w:r>
          </w:p>
        </w:tc>
      </w:tr>
      <w:tr w:rsidR="00343D97" w:rsidRPr="004A241C" w14:paraId="2FF54CDE"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1A07EC" w14:textId="77777777" w:rsidR="00343D97" w:rsidRPr="004A241C" w:rsidRDefault="00343D97" w:rsidP="003061F8">
            <w:pPr>
              <w:spacing w:after="0"/>
              <w:rPr>
                <w:color w:val="000000"/>
              </w:rPr>
            </w:pPr>
            <w:r w:rsidRPr="004A241C">
              <w:rPr>
                <w:b/>
              </w:rPr>
              <w:lastRenderedPageBreak/>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4AEC62C" w14:textId="77777777" w:rsidR="00343D97" w:rsidRPr="004A241C" w:rsidRDefault="00343D97" w:rsidP="003061F8">
            <w:pPr>
              <w:spacing w:after="0"/>
              <w:jc w:val="center"/>
              <w:rPr>
                <w:b/>
                <w:color w:val="000000"/>
                <w:highlight w:val="yellow"/>
              </w:rPr>
            </w:pPr>
            <w:r w:rsidRPr="004A241C">
              <w:rPr>
                <w:i/>
                <w:color w:val="FF0000"/>
              </w:rPr>
              <w:t>(doplní uchádzač)</w:t>
            </w:r>
          </w:p>
        </w:tc>
      </w:tr>
    </w:tbl>
    <w:p w14:paraId="7092B40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1C1ECC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11EA34"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1552AF6D" w14:textId="77777777" w:rsidR="00343D97" w:rsidRPr="004A241C" w:rsidRDefault="00343D97" w:rsidP="003061F8">
            <w:pPr>
              <w:jc w:val="center"/>
              <w:rPr>
                <w:b/>
              </w:rPr>
            </w:pPr>
            <w:r w:rsidRPr="004A241C">
              <w:rPr>
                <w:b/>
              </w:rPr>
              <w:t>Vlastný návrh plnenia</w:t>
            </w:r>
          </w:p>
          <w:p w14:paraId="2020969B" w14:textId="77777777" w:rsidR="00343D97" w:rsidRPr="004A241C" w:rsidRDefault="00343D97" w:rsidP="003061F8">
            <w:pPr>
              <w:jc w:val="center"/>
              <w:rPr>
                <w:bCs/>
                <w:color w:val="000000"/>
              </w:rPr>
            </w:pPr>
            <w:r w:rsidRPr="004A241C">
              <w:rPr>
                <w:bCs/>
                <w:color w:val="000000"/>
              </w:rPr>
              <w:t>(doplní uchádzač)</w:t>
            </w:r>
          </w:p>
          <w:p w14:paraId="1D3E8004"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A75A3D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9C1F546" w14:textId="34D4BE1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34</w:t>
            </w:r>
            <w:r w:rsidRPr="004A241C">
              <w:rPr>
                <w:b/>
                <w:bCs/>
                <w:color w:val="000000" w:themeColor="text1"/>
              </w:rPr>
              <w:t xml:space="preserve"> – </w:t>
            </w:r>
            <w:r w:rsidRPr="00AB1F54">
              <w:rPr>
                <w:b/>
                <w:bCs/>
                <w:color w:val="000000" w:themeColor="text1"/>
              </w:rPr>
              <w:t>Stropný ohrievač</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50EB696B"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238071C"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17B95686" w14:textId="77777777" w:rsidTr="003061F8">
        <w:trPr>
          <w:trHeight w:val="203"/>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1AA9CC"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FF0D047" w14:textId="77777777" w:rsidR="00343D97" w:rsidRPr="004A241C" w:rsidRDefault="00343D97" w:rsidP="003061F8">
            <w:pPr>
              <w:rPr>
                <w:b/>
                <w:color w:val="000000"/>
              </w:rPr>
            </w:pPr>
            <w:r w:rsidRPr="00232614">
              <w:rPr>
                <w:b/>
                <w:color w:val="000000"/>
              </w:rPr>
              <w:t>3 ks</w:t>
            </w:r>
          </w:p>
        </w:tc>
        <w:tc>
          <w:tcPr>
            <w:tcW w:w="2913" w:type="dxa"/>
            <w:vMerge/>
            <w:tcBorders>
              <w:left w:val="single" w:sz="4" w:space="0" w:color="auto"/>
              <w:bottom w:val="single" w:sz="4" w:space="0" w:color="auto"/>
              <w:right w:val="single" w:sz="4" w:space="0" w:color="auto"/>
            </w:tcBorders>
            <w:shd w:val="clear" w:color="auto" w:fill="BFBFBF"/>
            <w:vAlign w:val="center"/>
          </w:tcPr>
          <w:p w14:paraId="7472ED1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77FF49A6" w14:textId="77777777" w:rsidR="00343D97" w:rsidRPr="004A241C" w:rsidRDefault="00343D97" w:rsidP="003061F8">
            <w:pPr>
              <w:jc w:val="center"/>
              <w:rPr>
                <w:b/>
                <w:bCs/>
                <w:color w:val="000000"/>
                <w:highlight w:val="yellow"/>
              </w:rPr>
            </w:pPr>
          </w:p>
        </w:tc>
      </w:tr>
      <w:tr w:rsidR="00343D97" w:rsidRPr="00C22C0B" w14:paraId="71A5D84E" w14:textId="77777777" w:rsidTr="008E002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3917D7"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5545FAE"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40E7887A"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D6B8A50"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4BCCFEEE"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681FDA" w14:textId="77777777" w:rsidR="00343D97" w:rsidRPr="00D971CA" w:rsidRDefault="00343D97" w:rsidP="008243CF">
            <w:pPr>
              <w:spacing w:after="0"/>
              <w:rPr>
                <w:b/>
              </w:rPr>
            </w:pPr>
            <w:r w:rsidRPr="00C8269A">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A96E1" w14:textId="77777777" w:rsidR="00343D97" w:rsidRPr="00D971CA" w:rsidRDefault="00343D97" w:rsidP="008243CF">
            <w:pPr>
              <w:spacing w:after="0"/>
              <w:rPr>
                <w:color w:val="000000"/>
              </w:rPr>
            </w:pPr>
            <w:r>
              <w:rPr>
                <w:color w:val="000000"/>
              </w:rPr>
              <w:t>min. IP34</w:t>
            </w:r>
          </w:p>
        </w:tc>
        <w:tc>
          <w:tcPr>
            <w:tcW w:w="2913" w:type="dxa"/>
            <w:tcBorders>
              <w:top w:val="single" w:sz="4" w:space="0" w:color="auto"/>
              <w:left w:val="single" w:sz="4" w:space="0" w:color="auto"/>
              <w:bottom w:val="single" w:sz="4" w:space="0" w:color="auto"/>
              <w:right w:val="single" w:sz="4" w:space="0" w:color="auto"/>
            </w:tcBorders>
            <w:vAlign w:val="center"/>
          </w:tcPr>
          <w:p w14:paraId="189B27C9"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1FFBF" w14:textId="77777777" w:rsidR="00343D97" w:rsidRPr="00C22C0B" w:rsidRDefault="00343D97" w:rsidP="008243CF">
            <w:pPr>
              <w:spacing w:after="0"/>
              <w:jc w:val="center"/>
              <w:rPr>
                <w:color w:val="000000"/>
              </w:rPr>
            </w:pPr>
            <w:r w:rsidRPr="00C22C0B">
              <w:rPr>
                <w:color w:val="000000"/>
              </w:rPr>
              <w:t>N/A</w:t>
            </w:r>
          </w:p>
        </w:tc>
      </w:tr>
      <w:tr w:rsidR="00343D97" w:rsidRPr="00C22C0B" w14:paraId="00357E49"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5CC150" w14:textId="77777777" w:rsidR="00343D97" w:rsidRPr="002C621D" w:rsidRDefault="00343D97" w:rsidP="008243CF">
            <w:pPr>
              <w:spacing w:after="0"/>
              <w:rPr>
                <w:b/>
              </w:rPr>
            </w:pPr>
            <w:r w:rsidRPr="008A7D05">
              <w:rPr>
                <w:b/>
              </w:rPr>
              <w:t>Priemer vyhrievacieho telesa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70CD2B" w14:textId="77777777" w:rsidR="00343D97" w:rsidRDefault="00343D97" w:rsidP="008243CF">
            <w:pPr>
              <w:spacing w:after="0"/>
              <w:rPr>
                <w:color w:val="000000"/>
              </w:rPr>
            </w:pPr>
            <w:r>
              <w:rPr>
                <w:color w:val="000000"/>
              </w:rPr>
              <w:t>m</w:t>
            </w:r>
            <w:r w:rsidRPr="008A7D05">
              <w:rPr>
                <w:color w:val="000000"/>
              </w:rPr>
              <w:t>in. 40 cm</w:t>
            </w:r>
          </w:p>
        </w:tc>
        <w:tc>
          <w:tcPr>
            <w:tcW w:w="2913" w:type="dxa"/>
            <w:tcBorders>
              <w:top w:val="single" w:sz="4" w:space="0" w:color="auto"/>
              <w:left w:val="single" w:sz="4" w:space="0" w:color="auto"/>
              <w:bottom w:val="single" w:sz="4" w:space="0" w:color="auto"/>
              <w:right w:val="single" w:sz="4" w:space="0" w:color="auto"/>
            </w:tcBorders>
            <w:vAlign w:val="center"/>
          </w:tcPr>
          <w:p w14:paraId="017B9975"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ABEC5" w14:textId="77777777" w:rsidR="00343D97" w:rsidRPr="00C22C0B" w:rsidRDefault="00343D97" w:rsidP="008243CF">
            <w:pPr>
              <w:spacing w:after="0"/>
              <w:jc w:val="center"/>
              <w:rPr>
                <w:color w:val="000000"/>
              </w:rPr>
            </w:pPr>
            <w:r w:rsidRPr="00C22C0B">
              <w:rPr>
                <w:color w:val="000000"/>
              </w:rPr>
              <w:t>N/A</w:t>
            </w:r>
          </w:p>
        </w:tc>
      </w:tr>
      <w:tr w:rsidR="00343D97" w:rsidRPr="00C22C0B" w14:paraId="36C3CC6D"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3A7922" w14:textId="77777777" w:rsidR="00343D97" w:rsidRPr="008A7D05" w:rsidRDefault="00343D97" w:rsidP="008243CF">
            <w:pPr>
              <w:spacing w:after="0"/>
              <w:rPr>
                <w:b/>
              </w:rPr>
            </w:pPr>
            <w:r w:rsidRPr="008A7D05">
              <w:rPr>
                <w:b/>
              </w:rPr>
              <w:t>Max. výkonnostná úroveň</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5D330" w14:textId="77777777" w:rsidR="00343D97" w:rsidRPr="008A7D05" w:rsidRDefault="00343D97" w:rsidP="008243CF">
            <w:pPr>
              <w:spacing w:after="0"/>
              <w:rPr>
                <w:color w:val="000000"/>
              </w:rPr>
            </w:pPr>
            <w:r>
              <w:rPr>
                <w:color w:val="000000"/>
              </w:rPr>
              <w:t>m</w:t>
            </w:r>
            <w:r w:rsidRPr="008A7D05">
              <w:rPr>
                <w:color w:val="000000"/>
              </w:rPr>
              <w:t>in. 1500W</w:t>
            </w:r>
          </w:p>
        </w:tc>
        <w:tc>
          <w:tcPr>
            <w:tcW w:w="2913" w:type="dxa"/>
            <w:tcBorders>
              <w:top w:val="single" w:sz="4" w:space="0" w:color="auto"/>
              <w:left w:val="single" w:sz="4" w:space="0" w:color="auto"/>
              <w:bottom w:val="single" w:sz="4" w:space="0" w:color="auto"/>
              <w:right w:val="single" w:sz="4" w:space="0" w:color="auto"/>
            </w:tcBorders>
            <w:vAlign w:val="center"/>
          </w:tcPr>
          <w:p w14:paraId="0EC3A564"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ACB5B7" w14:textId="77777777" w:rsidR="00343D97" w:rsidRPr="00C22C0B" w:rsidRDefault="00343D97" w:rsidP="008243CF">
            <w:pPr>
              <w:spacing w:after="0"/>
              <w:jc w:val="center"/>
              <w:rPr>
                <w:color w:val="000000"/>
              </w:rPr>
            </w:pPr>
            <w:r w:rsidRPr="00C22C0B">
              <w:rPr>
                <w:color w:val="000000"/>
              </w:rPr>
              <w:t>N/A</w:t>
            </w:r>
          </w:p>
        </w:tc>
      </w:tr>
      <w:tr w:rsidR="00343D97" w:rsidRPr="00C22C0B" w14:paraId="7C7DB5B4"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864C1E" w14:textId="77777777" w:rsidR="00343D97" w:rsidRPr="008A7D05" w:rsidRDefault="00343D97" w:rsidP="008243CF">
            <w:pPr>
              <w:spacing w:after="0"/>
              <w:rPr>
                <w:b/>
              </w:rPr>
            </w:pPr>
            <w:r>
              <w:rPr>
                <w:b/>
              </w:rPr>
              <w:t>Výkonnostné stupne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2CF34" w14:textId="77777777" w:rsidR="00343D97" w:rsidRPr="008A7D05" w:rsidRDefault="00343D97" w:rsidP="008243CF">
            <w:pPr>
              <w:spacing w:after="0"/>
              <w:rPr>
                <w:color w:val="000000"/>
              </w:rPr>
            </w:pPr>
            <w:r>
              <w:rPr>
                <w:color w:val="000000"/>
              </w:rPr>
              <w:t>min. 2</w:t>
            </w:r>
          </w:p>
        </w:tc>
        <w:tc>
          <w:tcPr>
            <w:tcW w:w="2913" w:type="dxa"/>
            <w:tcBorders>
              <w:top w:val="single" w:sz="4" w:space="0" w:color="auto"/>
              <w:left w:val="single" w:sz="4" w:space="0" w:color="auto"/>
              <w:bottom w:val="single" w:sz="4" w:space="0" w:color="auto"/>
              <w:right w:val="single" w:sz="4" w:space="0" w:color="auto"/>
            </w:tcBorders>
            <w:vAlign w:val="center"/>
          </w:tcPr>
          <w:p w14:paraId="5173A92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C030B" w14:textId="77777777" w:rsidR="00343D97" w:rsidRPr="00C22C0B" w:rsidRDefault="00343D97" w:rsidP="008243CF">
            <w:pPr>
              <w:spacing w:after="0"/>
              <w:jc w:val="center"/>
              <w:rPr>
                <w:color w:val="000000"/>
              </w:rPr>
            </w:pPr>
            <w:r w:rsidRPr="00C22C0B">
              <w:rPr>
                <w:color w:val="000000"/>
              </w:rPr>
              <w:t>N/A</w:t>
            </w:r>
          </w:p>
        </w:tc>
      </w:tr>
      <w:tr w:rsidR="00343D97" w:rsidRPr="00C22C0B" w14:paraId="2D4F58BE" w14:textId="77777777" w:rsidTr="008E002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B0AC21"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C863FF" w14:textId="77777777" w:rsidR="00343D97" w:rsidRPr="00C22C0B" w:rsidRDefault="00343D97" w:rsidP="008243CF">
            <w:pPr>
              <w:spacing w:after="0"/>
              <w:rPr>
                <w:color w:val="000000" w:themeColor="text1"/>
              </w:rPr>
            </w:pPr>
            <w:r>
              <w:rPr>
                <w:color w:val="000000" w:themeColor="text1"/>
              </w:rPr>
              <w:t>Kovová konštrukcia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B13124"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27B6DD2A"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563A04E"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0C4B9C"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ABD90A9"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AEC2CAB" w14:textId="77777777" w:rsidTr="008E002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97BF1"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8E4C1D0"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117A6960"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A73E98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2945C5"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A664B63" w14:textId="77777777" w:rsidR="00343D97" w:rsidRPr="004A241C" w:rsidRDefault="00343D97" w:rsidP="003061F8">
            <w:pPr>
              <w:jc w:val="center"/>
              <w:rPr>
                <w:b/>
              </w:rPr>
            </w:pPr>
            <w:r w:rsidRPr="004A241C">
              <w:rPr>
                <w:b/>
              </w:rPr>
              <w:t>Vlastný návrh plnenia</w:t>
            </w:r>
          </w:p>
          <w:p w14:paraId="71671756" w14:textId="77777777" w:rsidR="00343D97" w:rsidRPr="004A241C" w:rsidRDefault="00343D97" w:rsidP="003061F8">
            <w:pPr>
              <w:jc w:val="center"/>
              <w:rPr>
                <w:bCs/>
                <w:color w:val="000000"/>
              </w:rPr>
            </w:pPr>
            <w:r w:rsidRPr="004A241C">
              <w:rPr>
                <w:bCs/>
                <w:color w:val="000000"/>
              </w:rPr>
              <w:t>(doplní uchádzač)</w:t>
            </w:r>
          </w:p>
          <w:p w14:paraId="1AF7408C"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6E0728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05FB366" w14:textId="2DF0CE3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35</w:t>
            </w:r>
            <w:r w:rsidRPr="004A241C">
              <w:rPr>
                <w:b/>
                <w:bCs/>
                <w:color w:val="000000" w:themeColor="text1"/>
              </w:rPr>
              <w:t xml:space="preserve"> – </w:t>
            </w:r>
            <w:r>
              <w:rPr>
                <w:b/>
                <w:bCs/>
                <w:color w:val="000000" w:themeColor="text1"/>
              </w:rPr>
              <w:t>Exteriérový gumený predlžovací kábel s 1 zásuvkou 50 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1272066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B6B852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CB51AA4"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9574F7"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FB4E0BF" w14:textId="77777777" w:rsidR="00343D97" w:rsidRPr="004A241C" w:rsidRDefault="00343D97" w:rsidP="003061F8">
            <w:pPr>
              <w:rPr>
                <w:b/>
                <w:color w:val="000000"/>
              </w:rPr>
            </w:pPr>
            <w:r>
              <w:rPr>
                <w:b/>
                <w:color w:val="000000"/>
              </w:rPr>
              <w:t>65</w:t>
            </w:r>
            <w:r w:rsidRPr="00232614">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91F085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906666" w14:textId="77777777" w:rsidR="00343D97" w:rsidRPr="004A241C" w:rsidRDefault="00343D97" w:rsidP="003061F8">
            <w:pPr>
              <w:jc w:val="center"/>
              <w:rPr>
                <w:b/>
                <w:bCs/>
                <w:color w:val="000000"/>
                <w:highlight w:val="yellow"/>
              </w:rPr>
            </w:pPr>
          </w:p>
        </w:tc>
      </w:tr>
      <w:tr w:rsidR="00343D97" w:rsidRPr="00C22C0B" w14:paraId="0304C5CD"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ACBD947"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95B2826"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49200BDA"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D738010"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45D548BE"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24F0CF"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71CE7" w14:textId="77777777" w:rsidR="00343D97" w:rsidRPr="00D971CA" w:rsidRDefault="00343D97" w:rsidP="008243CF">
            <w:pPr>
              <w:spacing w:after="0"/>
              <w:rPr>
                <w:color w:val="000000"/>
              </w:rPr>
            </w:pPr>
            <w:r w:rsidRPr="00477648">
              <w:rPr>
                <w:color w:val="000000"/>
              </w:rPr>
              <w:t>min. 50 m</w:t>
            </w:r>
          </w:p>
        </w:tc>
        <w:tc>
          <w:tcPr>
            <w:tcW w:w="2913" w:type="dxa"/>
            <w:tcBorders>
              <w:top w:val="single" w:sz="4" w:space="0" w:color="auto"/>
              <w:left w:val="single" w:sz="4" w:space="0" w:color="auto"/>
              <w:bottom w:val="single" w:sz="4" w:space="0" w:color="auto"/>
              <w:right w:val="single" w:sz="4" w:space="0" w:color="auto"/>
            </w:tcBorders>
            <w:vAlign w:val="center"/>
          </w:tcPr>
          <w:p w14:paraId="625CA361"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4BBCC" w14:textId="77777777" w:rsidR="00343D97" w:rsidRPr="00C22C0B" w:rsidRDefault="00343D97" w:rsidP="008243CF">
            <w:pPr>
              <w:spacing w:after="0"/>
              <w:jc w:val="center"/>
              <w:rPr>
                <w:color w:val="000000"/>
              </w:rPr>
            </w:pPr>
            <w:r w:rsidRPr="00C22C0B">
              <w:rPr>
                <w:color w:val="000000"/>
              </w:rPr>
              <w:t>N/A</w:t>
            </w:r>
          </w:p>
        </w:tc>
      </w:tr>
      <w:tr w:rsidR="00343D97" w:rsidRPr="00C22C0B" w14:paraId="671AF471"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546D61" w14:textId="77777777" w:rsidR="00343D97" w:rsidRPr="00C22C0B" w:rsidRDefault="00343D97" w:rsidP="008243CF">
            <w:pPr>
              <w:spacing w:after="0"/>
              <w:rPr>
                <w:b/>
                <w:color w:val="000000" w:themeColor="text1"/>
                <w:highlight w:val="yellow"/>
              </w:rPr>
            </w:pPr>
            <w:r w:rsidRPr="00C22C0B">
              <w:rPr>
                <w:b/>
                <w:color w:val="000000" w:themeColor="text1"/>
              </w:rPr>
              <w:lastRenderedPageBreak/>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F4D93D" w14:textId="77777777" w:rsidR="00343D97" w:rsidRDefault="00343D97" w:rsidP="008243CF">
            <w:pPr>
              <w:spacing w:after="0"/>
              <w:rPr>
                <w:color w:val="000000" w:themeColor="text1"/>
              </w:rPr>
            </w:pPr>
            <w:r>
              <w:rPr>
                <w:color w:val="000000" w:themeColor="text1"/>
              </w:rPr>
              <w:t>Z</w:t>
            </w:r>
            <w:r w:rsidRPr="00477648">
              <w:rPr>
                <w:color w:val="000000" w:themeColor="text1"/>
              </w:rPr>
              <w:t>ástrčka sieťová</w:t>
            </w:r>
          </w:p>
          <w:p w14:paraId="1B3EB914" w14:textId="77777777" w:rsidR="00343D97" w:rsidRPr="00C22C0B" w:rsidRDefault="00343D97" w:rsidP="008243CF">
            <w:pPr>
              <w:spacing w:after="0"/>
              <w:rPr>
                <w:color w:val="000000" w:themeColor="text1"/>
              </w:rPr>
            </w:pPr>
            <w:r>
              <w:rPr>
                <w:color w:val="000000" w:themeColor="text1"/>
              </w:rPr>
              <w:t>V</w:t>
            </w:r>
            <w:r w:rsidRPr="00D71B5E">
              <w:rPr>
                <w:color w:val="000000" w:themeColor="text1"/>
              </w:rPr>
              <w:t xml:space="preserve">odiče: min. </w:t>
            </w:r>
            <w:r>
              <w:rPr>
                <w:color w:val="000000" w:themeColor="text1"/>
              </w:rPr>
              <w:t>3</w:t>
            </w:r>
            <w:r w:rsidRPr="00D71B5E">
              <w:rPr>
                <w:color w:val="000000" w:themeColor="text1"/>
              </w:rPr>
              <w:t xml:space="preserve"> x 1,5 mm2</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4EE56B"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DC419B3"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1E6C197"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207C2E"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49489E1E"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3CD9BFE"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9D656C"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D48901F"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71E6265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67B5B7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5973A1"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73B5BEED" w14:textId="77777777" w:rsidR="00343D97" w:rsidRPr="004A241C" w:rsidRDefault="00343D97" w:rsidP="003061F8">
            <w:pPr>
              <w:jc w:val="center"/>
              <w:rPr>
                <w:b/>
              </w:rPr>
            </w:pPr>
            <w:r w:rsidRPr="004A241C">
              <w:rPr>
                <w:b/>
              </w:rPr>
              <w:t>Vlastný návrh plnenia</w:t>
            </w:r>
          </w:p>
          <w:p w14:paraId="1E6A8954" w14:textId="77777777" w:rsidR="00343D97" w:rsidRPr="004A241C" w:rsidRDefault="00343D97" w:rsidP="003061F8">
            <w:pPr>
              <w:jc w:val="center"/>
              <w:rPr>
                <w:bCs/>
                <w:color w:val="000000"/>
              </w:rPr>
            </w:pPr>
            <w:r w:rsidRPr="004A241C">
              <w:rPr>
                <w:bCs/>
                <w:color w:val="000000"/>
              </w:rPr>
              <w:t>(doplní uchádzač)</w:t>
            </w:r>
          </w:p>
          <w:p w14:paraId="78231F79"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0D69D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B87A2FD" w14:textId="07813D5A" w:rsidR="00343D97" w:rsidRPr="008243CF" w:rsidRDefault="00343D97" w:rsidP="003061F8">
            <w:pPr>
              <w:rPr>
                <w:b/>
                <w:bCs/>
                <w:color w:val="000000" w:themeColor="text1"/>
              </w:rPr>
            </w:pPr>
            <w:r>
              <w:rPr>
                <w:b/>
                <w:bCs/>
                <w:color w:val="000000" w:themeColor="text1"/>
              </w:rPr>
              <w:t xml:space="preserve">Položka </w:t>
            </w:r>
            <w:r w:rsidRPr="004A241C">
              <w:rPr>
                <w:b/>
                <w:bCs/>
                <w:color w:val="000000" w:themeColor="text1"/>
              </w:rPr>
              <w:t>č</w:t>
            </w:r>
            <w:r>
              <w:rPr>
                <w:b/>
                <w:bCs/>
                <w:color w:val="000000" w:themeColor="text1"/>
              </w:rPr>
              <w:t>.</w:t>
            </w:r>
            <w:r w:rsidRPr="004A241C">
              <w:rPr>
                <w:b/>
                <w:bCs/>
                <w:color w:val="000000" w:themeColor="text1"/>
              </w:rPr>
              <w:t xml:space="preserve"> </w:t>
            </w:r>
            <w:r>
              <w:rPr>
                <w:b/>
                <w:bCs/>
                <w:color w:val="000000" w:themeColor="text1"/>
              </w:rPr>
              <w:t>36</w:t>
            </w:r>
            <w:r w:rsidRPr="004A241C">
              <w:rPr>
                <w:b/>
                <w:bCs/>
                <w:color w:val="000000" w:themeColor="text1"/>
              </w:rPr>
              <w:t xml:space="preserve"> – </w:t>
            </w:r>
            <w:r>
              <w:rPr>
                <w:b/>
                <w:bCs/>
                <w:color w:val="000000" w:themeColor="text1"/>
              </w:rPr>
              <w:t>Interiérový</w:t>
            </w:r>
            <w:r w:rsidRPr="00C83EF9">
              <w:rPr>
                <w:b/>
                <w:bCs/>
                <w:color w:val="000000" w:themeColor="text1"/>
              </w:rPr>
              <w:t xml:space="preserve"> </w:t>
            </w:r>
            <w:proofErr w:type="spellStart"/>
            <w:r>
              <w:rPr>
                <w:b/>
                <w:bCs/>
                <w:color w:val="000000" w:themeColor="text1"/>
              </w:rPr>
              <w:t>prepäťový</w:t>
            </w:r>
            <w:proofErr w:type="spellEnd"/>
            <w:r>
              <w:rPr>
                <w:b/>
                <w:bCs/>
                <w:color w:val="000000" w:themeColor="text1"/>
              </w:rPr>
              <w:t xml:space="preserve"> p</w:t>
            </w:r>
            <w:r w:rsidRPr="00C83EF9">
              <w:rPr>
                <w:b/>
                <w:bCs/>
                <w:color w:val="000000" w:themeColor="text1"/>
              </w:rPr>
              <w:t>redlžovací kábel s</w:t>
            </w:r>
            <w:r>
              <w:rPr>
                <w:b/>
                <w:bCs/>
                <w:color w:val="000000" w:themeColor="text1"/>
              </w:rPr>
              <w:t> vypínačom 7 zásuviek 5m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D8486F9"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03AC7BD"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FE20588"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A312B5"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119846" w14:textId="77777777" w:rsidR="00343D97" w:rsidRPr="004A241C" w:rsidRDefault="00343D97" w:rsidP="003061F8">
            <w:pPr>
              <w:rPr>
                <w:b/>
                <w:color w:val="000000"/>
              </w:rPr>
            </w:pPr>
            <w:r>
              <w:rPr>
                <w:b/>
                <w:color w:val="000000"/>
              </w:rPr>
              <w:t>550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40B8C32"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0E410B" w14:textId="77777777" w:rsidR="00343D97" w:rsidRPr="004A241C" w:rsidRDefault="00343D97" w:rsidP="003061F8">
            <w:pPr>
              <w:jc w:val="center"/>
              <w:rPr>
                <w:b/>
                <w:bCs/>
                <w:color w:val="000000"/>
                <w:highlight w:val="yellow"/>
              </w:rPr>
            </w:pPr>
          </w:p>
        </w:tc>
      </w:tr>
      <w:tr w:rsidR="00343D97" w:rsidRPr="00C22C0B" w14:paraId="06A35B01"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CFB17A2"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7C68AE7"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6CB8CDF"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9E80F64"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618E799F" w14:textId="77777777" w:rsidTr="00684A83">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3E6E983"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C99309E" w14:textId="77777777" w:rsidR="00343D97" w:rsidRPr="00307865" w:rsidRDefault="00343D97" w:rsidP="008243CF">
            <w:pPr>
              <w:spacing w:after="0"/>
              <w:rPr>
                <w:color w:val="000000"/>
              </w:rPr>
            </w:pPr>
            <w:r w:rsidRPr="009B2E31">
              <w:t xml:space="preserve">min. </w:t>
            </w:r>
            <w:r>
              <w:t>7</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6BEAD1B2"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7B91A0" w14:textId="77777777" w:rsidR="00343D97" w:rsidRPr="00C22C0B" w:rsidRDefault="00343D97" w:rsidP="008243CF">
            <w:pPr>
              <w:spacing w:after="0"/>
              <w:jc w:val="center"/>
              <w:rPr>
                <w:color w:val="000000"/>
              </w:rPr>
            </w:pPr>
            <w:r w:rsidRPr="00C22C0B">
              <w:rPr>
                <w:color w:val="000000"/>
              </w:rPr>
              <w:t>N/A</w:t>
            </w:r>
          </w:p>
        </w:tc>
      </w:tr>
      <w:tr w:rsidR="00343D97" w:rsidRPr="00C22C0B" w14:paraId="7CC0E094"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CA214"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42A085" w14:textId="77777777" w:rsidR="00343D97" w:rsidRPr="00D971CA" w:rsidRDefault="00343D97" w:rsidP="008243CF">
            <w:pPr>
              <w:spacing w:after="0"/>
              <w:rPr>
                <w:color w:val="000000"/>
              </w:rPr>
            </w:pPr>
            <w:r w:rsidRPr="00477648">
              <w:rPr>
                <w:color w:val="000000"/>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2F15048E"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5C8756" w14:textId="77777777" w:rsidR="00343D97" w:rsidRPr="00C22C0B" w:rsidRDefault="00343D97" w:rsidP="008243CF">
            <w:pPr>
              <w:spacing w:after="0"/>
              <w:jc w:val="center"/>
              <w:rPr>
                <w:color w:val="000000"/>
              </w:rPr>
            </w:pPr>
            <w:r w:rsidRPr="00C22C0B">
              <w:rPr>
                <w:color w:val="000000"/>
              </w:rPr>
              <w:t>N/A</w:t>
            </w:r>
          </w:p>
        </w:tc>
      </w:tr>
      <w:tr w:rsidR="00343D97" w:rsidRPr="00C22C0B" w14:paraId="12B480A7" w14:textId="77777777" w:rsidTr="00684A83">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749504"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568B0" w14:textId="77777777" w:rsidR="00343D97" w:rsidRDefault="00343D97" w:rsidP="008243CF">
            <w:pPr>
              <w:spacing w:after="0"/>
              <w:rPr>
                <w:color w:val="000000" w:themeColor="text1"/>
              </w:rPr>
            </w:pPr>
            <w:r>
              <w:rPr>
                <w:color w:val="000000" w:themeColor="text1"/>
              </w:rPr>
              <w:t>S vypínačom</w:t>
            </w:r>
          </w:p>
          <w:p w14:paraId="7E0DDE2F" w14:textId="77777777" w:rsidR="00343D97" w:rsidRDefault="00343D97" w:rsidP="008243CF">
            <w:pPr>
              <w:spacing w:after="0"/>
              <w:rPr>
                <w:color w:val="000000" w:themeColor="text1"/>
              </w:rPr>
            </w:pPr>
            <w:r>
              <w:rPr>
                <w:color w:val="000000" w:themeColor="text1"/>
              </w:rPr>
              <w:t>Tepelná poistka</w:t>
            </w:r>
          </w:p>
          <w:p w14:paraId="75119E64" w14:textId="77777777" w:rsidR="00343D97" w:rsidRPr="00C22C0B" w:rsidRDefault="00343D97" w:rsidP="008243C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F66321"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A45CC1E"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4F13FB88"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B853C5"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77282E3"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52605743" w14:textId="77777777" w:rsidTr="00684A83">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A56BAB"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120621B"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55007AAF"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09A483AA"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6F6C9C"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3A658C3" w14:textId="77777777" w:rsidR="00343D97" w:rsidRPr="004A241C" w:rsidRDefault="00343D97" w:rsidP="003061F8">
            <w:pPr>
              <w:jc w:val="center"/>
              <w:rPr>
                <w:b/>
              </w:rPr>
            </w:pPr>
            <w:r w:rsidRPr="004A241C">
              <w:rPr>
                <w:b/>
              </w:rPr>
              <w:t>Vlastný návrh plnenia</w:t>
            </w:r>
          </w:p>
          <w:p w14:paraId="7FA8249A" w14:textId="77777777" w:rsidR="00343D97" w:rsidRPr="004A241C" w:rsidRDefault="00343D97" w:rsidP="003061F8">
            <w:pPr>
              <w:jc w:val="center"/>
              <w:rPr>
                <w:bCs/>
                <w:color w:val="000000"/>
              </w:rPr>
            </w:pPr>
            <w:r w:rsidRPr="004A241C">
              <w:rPr>
                <w:bCs/>
                <w:color w:val="000000"/>
              </w:rPr>
              <w:t>(doplní uchádzač)</w:t>
            </w:r>
          </w:p>
          <w:p w14:paraId="70911A22"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CD54E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6F6FE4B" w14:textId="4E8C3049"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37</w:t>
            </w:r>
            <w:r w:rsidRPr="004A241C">
              <w:rPr>
                <w:b/>
                <w:bCs/>
                <w:color w:val="000000" w:themeColor="text1"/>
              </w:rPr>
              <w:t xml:space="preserve"> – </w:t>
            </w:r>
            <w:r>
              <w:rPr>
                <w:b/>
                <w:bCs/>
                <w:color w:val="000000" w:themeColor="text1"/>
              </w:rPr>
              <w:t>Exteriérový</w:t>
            </w:r>
            <w:r w:rsidRPr="00C83EF9">
              <w:rPr>
                <w:b/>
                <w:bCs/>
                <w:color w:val="000000" w:themeColor="text1"/>
              </w:rPr>
              <w:t xml:space="preserve"> </w:t>
            </w:r>
            <w:r>
              <w:rPr>
                <w:b/>
                <w:bCs/>
                <w:color w:val="000000" w:themeColor="text1"/>
              </w:rPr>
              <w:t>gumený p</w:t>
            </w:r>
            <w:r w:rsidRPr="00C83EF9">
              <w:rPr>
                <w:b/>
                <w:bCs/>
                <w:color w:val="000000" w:themeColor="text1"/>
              </w:rPr>
              <w:t xml:space="preserve">redlžovací kábel </w:t>
            </w:r>
            <w:r>
              <w:rPr>
                <w:b/>
                <w:bCs/>
                <w:color w:val="000000" w:themeColor="text1"/>
              </w:rPr>
              <w:t>s vypínačom 4 zásuvky 10m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C86779C"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3DA778E2"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2A602C0"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2F24CE"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A3F848" w14:textId="77777777" w:rsidR="00343D97" w:rsidRPr="004A241C" w:rsidRDefault="00343D97" w:rsidP="003061F8">
            <w:pPr>
              <w:rPr>
                <w:b/>
                <w:color w:val="000000"/>
              </w:rPr>
            </w:pPr>
            <w:r>
              <w:rPr>
                <w:b/>
                <w:color w:val="000000"/>
              </w:rPr>
              <w:t>265</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A78CF5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47B69604" w14:textId="77777777" w:rsidR="00343D97" w:rsidRPr="004A241C" w:rsidRDefault="00343D97" w:rsidP="003061F8">
            <w:pPr>
              <w:jc w:val="center"/>
              <w:rPr>
                <w:b/>
                <w:bCs/>
                <w:color w:val="000000"/>
                <w:highlight w:val="yellow"/>
              </w:rPr>
            </w:pPr>
          </w:p>
        </w:tc>
      </w:tr>
      <w:tr w:rsidR="00343D97" w:rsidRPr="00C22C0B" w14:paraId="3BC9246C"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C45DC8"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094EC04A"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D33897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D2D3EA6"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5C20CFE0"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870CF7" w14:textId="77777777" w:rsidR="00343D97" w:rsidRDefault="00343D97" w:rsidP="008243CF">
            <w:pPr>
              <w:spacing w:after="0"/>
              <w:rPr>
                <w:b/>
              </w:rPr>
            </w:pPr>
            <w:r>
              <w:rPr>
                <w:b/>
              </w:rPr>
              <w:lastRenderedPageBreak/>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0E092F62" w14:textId="77777777" w:rsidR="00343D97" w:rsidRPr="00307865" w:rsidRDefault="00343D97" w:rsidP="008243CF">
            <w:pPr>
              <w:spacing w:after="0"/>
              <w:rPr>
                <w:color w:val="000000"/>
              </w:rPr>
            </w:pPr>
            <w:r>
              <w:rPr>
                <w:color w:val="000000"/>
              </w:rPr>
              <w:t>min. 4 ks</w:t>
            </w:r>
          </w:p>
        </w:tc>
        <w:tc>
          <w:tcPr>
            <w:tcW w:w="2913" w:type="dxa"/>
            <w:tcBorders>
              <w:top w:val="single" w:sz="4" w:space="0" w:color="auto"/>
              <w:left w:val="nil"/>
              <w:bottom w:val="single" w:sz="4" w:space="0" w:color="auto"/>
              <w:right w:val="single" w:sz="4" w:space="0" w:color="auto"/>
            </w:tcBorders>
            <w:vAlign w:val="center"/>
          </w:tcPr>
          <w:p w14:paraId="116B794D"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194960" w14:textId="77777777" w:rsidR="00343D97" w:rsidRPr="00C22C0B" w:rsidRDefault="00343D97" w:rsidP="008243CF">
            <w:pPr>
              <w:spacing w:after="0"/>
              <w:jc w:val="center"/>
              <w:rPr>
                <w:color w:val="000000"/>
              </w:rPr>
            </w:pPr>
            <w:r w:rsidRPr="00C22C0B">
              <w:rPr>
                <w:color w:val="000000"/>
              </w:rPr>
              <w:t>N/A</w:t>
            </w:r>
          </w:p>
        </w:tc>
      </w:tr>
      <w:tr w:rsidR="00343D97" w:rsidRPr="00C22C0B" w14:paraId="275FE886"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3A2B5"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15EDE4" w14:textId="77777777" w:rsidR="00343D97" w:rsidRPr="00D971CA" w:rsidRDefault="00343D97" w:rsidP="008243CF">
            <w:pPr>
              <w:spacing w:after="0"/>
              <w:rPr>
                <w:color w:val="000000"/>
              </w:rPr>
            </w:pPr>
            <w:r w:rsidRPr="00477648">
              <w:rPr>
                <w:color w:val="000000"/>
              </w:rPr>
              <w:t xml:space="preserve">min. </w:t>
            </w:r>
            <w:r>
              <w:rPr>
                <w:color w:val="000000"/>
              </w:rPr>
              <w:t>10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675432A5"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27D695" w14:textId="77777777" w:rsidR="00343D97" w:rsidRPr="00C22C0B" w:rsidRDefault="00343D97" w:rsidP="008243CF">
            <w:pPr>
              <w:spacing w:after="0"/>
              <w:jc w:val="center"/>
              <w:rPr>
                <w:color w:val="000000"/>
              </w:rPr>
            </w:pPr>
            <w:r w:rsidRPr="00C22C0B">
              <w:rPr>
                <w:color w:val="000000"/>
              </w:rPr>
              <w:t>N/A</w:t>
            </w:r>
          </w:p>
        </w:tc>
      </w:tr>
      <w:tr w:rsidR="00343D97" w:rsidRPr="00C22C0B" w14:paraId="1AA383E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820B7" w14:textId="77777777" w:rsidR="00343D97" w:rsidRDefault="00343D97" w:rsidP="008243C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BE3A0" w14:textId="77777777" w:rsidR="00343D97" w:rsidRPr="00477648" w:rsidRDefault="00343D97" w:rsidP="008243CF">
            <w:pPr>
              <w:spacing w:after="0"/>
              <w:rPr>
                <w:color w:val="000000"/>
              </w:rPr>
            </w:pPr>
            <w:r>
              <w:rPr>
                <w:color w:val="000000"/>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11182E1F"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AE0931" w14:textId="77777777" w:rsidR="00343D97" w:rsidRPr="00C22C0B" w:rsidRDefault="00343D97" w:rsidP="008243CF">
            <w:pPr>
              <w:spacing w:after="0"/>
              <w:jc w:val="center"/>
              <w:rPr>
                <w:color w:val="000000"/>
              </w:rPr>
            </w:pPr>
            <w:r w:rsidRPr="00C22C0B">
              <w:rPr>
                <w:color w:val="000000"/>
              </w:rPr>
              <w:t>N/A</w:t>
            </w:r>
          </w:p>
        </w:tc>
      </w:tr>
      <w:tr w:rsidR="00343D97" w:rsidRPr="00C22C0B" w14:paraId="02BBB99B"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080C5D"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EFE49" w14:textId="77777777" w:rsidR="00343D97" w:rsidRDefault="00343D97" w:rsidP="008243CF">
            <w:pPr>
              <w:spacing w:after="0"/>
              <w:rPr>
                <w:color w:val="000000" w:themeColor="text1"/>
              </w:rPr>
            </w:pPr>
            <w:r>
              <w:rPr>
                <w:color w:val="000000" w:themeColor="text1"/>
              </w:rPr>
              <w:t>S vypínačom</w:t>
            </w:r>
          </w:p>
          <w:p w14:paraId="50FE20B1" w14:textId="77777777" w:rsidR="00343D97" w:rsidRPr="00C22C0B" w:rsidRDefault="00343D97" w:rsidP="008243C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390EE7"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7FD7D45"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216519FB"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CC143F"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E31A3C9"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09D38FB1"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2825B"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7B6FC488"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143C3D90"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9B0184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1282FE"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F3847A0" w14:textId="77777777" w:rsidR="00343D97" w:rsidRPr="004A241C" w:rsidRDefault="00343D97" w:rsidP="003061F8">
            <w:pPr>
              <w:jc w:val="center"/>
              <w:rPr>
                <w:b/>
              </w:rPr>
            </w:pPr>
            <w:r w:rsidRPr="004A241C">
              <w:rPr>
                <w:b/>
              </w:rPr>
              <w:t>Vlastný návrh plnenia</w:t>
            </w:r>
          </w:p>
          <w:p w14:paraId="5D20C0E8" w14:textId="77777777" w:rsidR="00343D97" w:rsidRPr="004A241C" w:rsidRDefault="00343D97" w:rsidP="003061F8">
            <w:pPr>
              <w:jc w:val="center"/>
              <w:rPr>
                <w:bCs/>
                <w:color w:val="000000"/>
              </w:rPr>
            </w:pPr>
            <w:r w:rsidRPr="004A241C">
              <w:rPr>
                <w:bCs/>
                <w:color w:val="000000"/>
              </w:rPr>
              <w:t>(doplní uchádzač)</w:t>
            </w:r>
          </w:p>
          <w:p w14:paraId="4C9560D1"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BE86ED5"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4E89182" w14:textId="257FF715"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38</w:t>
            </w:r>
            <w:r w:rsidRPr="004A241C">
              <w:rPr>
                <w:b/>
                <w:bCs/>
                <w:color w:val="000000" w:themeColor="text1"/>
              </w:rPr>
              <w:t xml:space="preserve"> – </w:t>
            </w:r>
            <w:r>
              <w:rPr>
                <w:b/>
                <w:bCs/>
                <w:color w:val="000000" w:themeColor="text1"/>
              </w:rPr>
              <w:t xml:space="preserve"> Interiérový</w:t>
            </w:r>
            <w:r w:rsidRPr="00C83EF9">
              <w:rPr>
                <w:b/>
                <w:bCs/>
                <w:color w:val="000000" w:themeColor="text1"/>
              </w:rPr>
              <w:t xml:space="preserve"> </w:t>
            </w:r>
            <w:r>
              <w:rPr>
                <w:b/>
                <w:bCs/>
                <w:color w:val="000000" w:themeColor="text1"/>
              </w:rPr>
              <w:t>p</w:t>
            </w:r>
            <w:r w:rsidRPr="00C83EF9">
              <w:rPr>
                <w:b/>
                <w:bCs/>
                <w:color w:val="000000" w:themeColor="text1"/>
              </w:rPr>
              <w:t xml:space="preserve">redlžovací kábel </w:t>
            </w:r>
            <w:r>
              <w:rPr>
                <w:b/>
                <w:bCs/>
                <w:color w:val="000000" w:themeColor="text1"/>
              </w:rPr>
              <w:t>s vypínačom 5 zásuviek 10m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922E84A"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B36445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35CF61D3" w14:textId="77777777" w:rsidTr="003061F8">
        <w:trPr>
          <w:trHeight w:val="18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EF0C841"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63F4E97" w14:textId="77777777" w:rsidR="00343D97" w:rsidRPr="004A241C" w:rsidRDefault="00343D97" w:rsidP="003061F8">
            <w:pPr>
              <w:rPr>
                <w:b/>
                <w:color w:val="000000"/>
              </w:rPr>
            </w:pPr>
            <w:r>
              <w:rPr>
                <w:b/>
                <w:color w:val="000000"/>
              </w:rPr>
              <w:t>390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45B6BCB0"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E7190DF" w14:textId="77777777" w:rsidR="00343D97" w:rsidRPr="004A241C" w:rsidRDefault="00343D97" w:rsidP="003061F8">
            <w:pPr>
              <w:jc w:val="center"/>
              <w:rPr>
                <w:b/>
                <w:bCs/>
                <w:color w:val="000000"/>
                <w:highlight w:val="yellow"/>
              </w:rPr>
            </w:pPr>
          </w:p>
        </w:tc>
      </w:tr>
      <w:tr w:rsidR="00343D97" w:rsidRPr="00C22C0B" w14:paraId="0DFCDF8B"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FE8B8EF"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4E0BAE7F"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313219C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A13A063"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68F040CF"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918885A"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D33A8A7" w14:textId="77777777" w:rsidR="00343D97" w:rsidRPr="00307865" w:rsidRDefault="00343D97" w:rsidP="008243CF">
            <w:pPr>
              <w:spacing w:after="0"/>
              <w:rPr>
                <w:color w:val="000000"/>
              </w:rPr>
            </w:pPr>
            <w:r>
              <w:rPr>
                <w:color w:val="000000"/>
              </w:rPr>
              <w:t>min. 5 ks</w:t>
            </w:r>
          </w:p>
        </w:tc>
        <w:tc>
          <w:tcPr>
            <w:tcW w:w="2913" w:type="dxa"/>
            <w:tcBorders>
              <w:top w:val="single" w:sz="4" w:space="0" w:color="auto"/>
              <w:left w:val="nil"/>
              <w:bottom w:val="single" w:sz="4" w:space="0" w:color="auto"/>
              <w:right w:val="single" w:sz="4" w:space="0" w:color="auto"/>
            </w:tcBorders>
            <w:vAlign w:val="center"/>
          </w:tcPr>
          <w:p w14:paraId="41DA0534"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4068384" w14:textId="77777777" w:rsidR="00343D97" w:rsidRPr="00C22C0B" w:rsidRDefault="00343D97" w:rsidP="008243CF">
            <w:pPr>
              <w:spacing w:after="0"/>
              <w:jc w:val="center"/>
              <w:rPr>
                <w:color w:val="000000"/>
              </w:rPr>
            </w:pPr>
            <w:r w:rsidRPr="00C22C0B">
              <w:rPr>
                <w:color w:val="000000"/>
              </w:rPr>
              <w:t>N/A</w:t>
            </w:r>
          </w:p>
        </w:tc>
      </w:tr>
      <w:tr w:rsidR="00343D97" w:rsidRPr="00C22C0B" w14:paraId="552DAAEE"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32794"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424591" w14:textId="77777777" w:rsidR="00343D97" w:rsidRPr="00D971CA" w:rsidRDefault="00343D97" w:rsidP="008243CF">
            <w:pPr>
              <w:spacing w:after="0"/>
              <w:rPr>
                <w:color w:val="000000"/>
              </w:rPr>
            </w:pPr>
            <w:r w:rsidRPr="00477648">
              <w:rPr>
                <w:color w:val="000000"/>
              </w:rPr>
              <w:t xml:space="preserve">min. </w:t>
            </w:r>
            <w:r>
              <w:rPr>
                <w:color w:val="000000"/>
              </w:rPr>
              <w:t>10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43737543"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665DEA" w14:textId="77777777" w:rsidR="00343D97" w:rsidRPr="00C22C0B" w:rsidRDefault="00343D97" w:rsidP="008243CF">
            <w:pPr>
              <w:spacing w:after="0"/>
              <w:jc w:val="center"/>
              <w:rPr>
                <w:color w:val="000000"/>
              </w:rPr>
            </w:pPr>
            <w:r w:rsidRPr="00C22C0B">
              <w:rPr>
                <w:color w:val="000000"/>
              </w:rPr>
              <w:t>N/A</w:t>
            </w:r>
          </w:p>
        </w:tc>
      </w:tr>
      <w:tr w:rsidR="00343D97" w:rsidRPr="00C22C0B" w14:paraId="77B3B70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034CE5"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9BE44" w14:textId="77777777" w:rsidR="00343D97" w:rsidRPr="00C22C0B" w:rsidRDefault="00343D97" w:rsidP="008243CF">
            <w:pPr>
              <w:spacing w:after="0"/>
              <w:rPr>
                <w:color w:val="000000" w:themeColor="text1"/>
              </w:rPr>
            </w:pPr>
            <w:r>
              <w:rPr>
                <w:color w:val="000000" w:themeColor="text1"/>
              </w:rPr>
              <w:t>S vypínačom</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F4FEB6"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38DC54F3"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09CFE5B3"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1960E"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3A668382"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D567EB3"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BC4D8"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63AB4A83"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3A475D36"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F4ECC90"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CFC5B2"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63E018C6" w14:textId="77777777" w:rsidR="00343D97" w:rsidRPr="004A241C" w:rsidRDefault="00343D97" w:rsidP="003061F8">
            <w:pPr>
              <w:jc w:val="center"/>
              <w:rPr>
                <w:b/>
              </w:rPr>
            </w:pPr>
            <w:r w:rsidRPr="004A241C">
              <w:rPr>
                <w:b/>
              </w:rPr>
              <w:t>Vlastný návrh plnenia</w:t>
            </w:r>
          </w:p>
          <w:p w14:paraId="27235F57" w14:textId="77777777" w:rsidR="00343D97" w:rsidRPr="004A241C" w:rsidRDefault="00343D97" w:rsidP="003061F8">
            <w:pPr>
              <w:jc w:val="center"/>
              <w:rPr>
                <w:bCs/>
                <w:color w:val="000000"/>
              </w:rPr>
            </w:pPr>
            <w:r w:rsidRPr="004A241C">
              <w:rPr>
                <w:bCs/>
                <w:color w:val="000000"/>
              </w:rPr>
              <w:t>(doplní uchádzač)</w:t>
            </w:r>
          </w:p>
          <w:p w14:paraId="130D464E"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3AD866DC"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E8CE4D6" w14:textId="67B1447A" w:rsidR="00343D97" w:rsidRPr="008243CF" w:rsidRDefault="00343D97" w:rsidP="003061F8">
            <w:pPr>
              <w:rPr>
                <w:b/>
                <w:bCs/>
                <w:color w:val="000000" w:themeColor="text1"/>
              </w:rPr>
            </w:pPr>
            <w:r w:rsidRPr="004A241C">
              <w:rPr>
                <w:b/>
                <w:bCs/>
                <w:color w:val="000000" w:themeColor="text1"/>
              </w:rPr>
              <w:t>Položka č</w:t>
            </w:r>
            <w:r>
              <w:rPr>
                <w:b/>
                <w:bCs/>
                <w:color w:val="000000" w:themeColor="text1"/>
              </w:rPr>
              <w:t>. 39</w:t>
            </w:r>
            <w:r w:rsidRPr="004A241C">
              <w:rPr>
                <w:b/>
                <w:bCs/>
                <w:color w:val="000000" w:themeColor="text1"/>
              </w:rPr>
              <w:t xml:space="preserve"> – </w:t>
            </w:r>
            <w:r>
              <w:rPr>
                <w:b/>
                <w:bCs/>
                <w:color w:val="000000" w:themeColor="text1"/>
              </w:rPr>
              <w:t>Exteriérový</w:t>
            </w:r>
            <w:r w:rsidRPr="00C83EF9">
              <w:rPr>
                <w:b/>
                <w:bCs/>
                <w:color w:val="000000" w:themeColor="text1"/>
              </w:rPr>
              <w:t xml:space="preserve"> </w:t>
            </w:r>
            <w:r>
              <w:rPr>
                <w:b/>
                <w:bCs/>
                <w:color w:val="000000" w:themeColor="text1"/>
              </w:rPr>
              <w:t>gumený p</w:t>
            </w:r>
            <w:r w:rsidRPr="00C83EF9">
              <w:rPr>
                <w:b/>
                <w:bCs/>
                <w:color w:val="000000" w:themeColor="text1"/>
              </w:rPr>
              <w:t>redlžovací kábel</w:t>
            </w:r>
            <w:r>
              <w:rPr>
                <w:b/>
                <w:bCs/>
                <w:color w:val="000000" w:themeColor="text1"/>
              </w:rPr>
              <w:t xml:space="preserve"> na bubne</w:t>
            </w:r>
            <w:r w:rsidRPr="00C83EF9">
              <w:rPr>
                <w:b/>
                <w:bCs/>
                <w:color w:val="000000" w:themeColor="text1"/>
              </w:rPr>
              <w:t xml:space="preserve"> </w:t>
            </w:r>
            <w:r>
              <w:rPr>
                <w:b/>
                <w:bCs/>
                <w:color w:val="000000" w:themeColor="text1"/>
              </w:rPr>
              <w:t>3 zásuvky 50m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E33E67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81D65D5"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6BEF307" w14:textId="77777777" w:rsidTr="003061F8">
        <w:trPr>
          <w:trHeight w:val="18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AEECE88" w14:textId="77777777" w:rsidR="00343D97" w:rsidRPr="004A241C" w:rsidRDefault="00343D97" w:rsidP="003061F8">
            <w:pPr>
              <w:rPr>
                <w:b/>
                <w:bCs/>
                <w:color w:val="000000"/>
              </w:rPr>
            </w:pPr>
            <w:r w:rsidRPr="004A241C">
              <w:rPr>
                <w:b/>
                <w:bCs/>
                <w:color w:val="000000"/>
              </w:rPr>
              <w:lastRenderedPageBreak/>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675EB41" w14:textId="77777777" w:rsidR="00343D97" w:rsidRPr="004A241C" w:rsidRDefault="00343D97" w:rsidP="003061F8">
            <w:pPr>
              <w:rPr>
                <w:b/>
                <w:color w:val="000000"/>
              </w:rPr>
            </w:pPr>
            <w:r>
              <w:rPr>
                <w:b/>
                <w:color w:val="000000"/>
              </w:rPr>
              <w:t>85</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4CF112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6D0E3C6" w14:textId="77777777" w:rsidR="00343D97" w:rsidRPr="004A241C" w:rsidRDefault="00343D97" w:rsidP="003061F8">
            <w:pPr>
              <w:jc w:val="center"/>
              <w:rPr>
                <w:b/>
                <w:bCs/>
                <w:color w:val="000000"/>
                <w:highlight w:val="yellow"/>
              </w:rPr>
            </w:pPr>
          </w:p>
        </w:tc>
      </w:tr>
      <w:tr w:rsidR="00343D97" w:rsidRPr="00C22C0B" w14:paraId="4CCA695D"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7E340D" w14:textId="77777777" w:rsidR="00343D97" w:rsidRPr="00C22C0B" w:rsidRDefault="00343D97" w:rsidP="008243C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29FAEC3" w14:textId="77777777" w:rsidR="00343D97" w:rsidRPr="00C22C0B" w:rsidRDefault="00343D97" w:rsidP="008243C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73005916" w14:textId="77777777" w:rsidR="00343D97" w:rsidRPr="00C22C0B" w:rsidRDefault="00343D97" w:rsidP="008243C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F6690B5" w14:textId="77777777" w:rsidR="00343D97" w:rsidRPr="00C22C0B" w:rsidRDefault="00343D97" w:rsidP="008243CF">
            <w:pPr>
              <w:spacing w:after="0"/>
              <w:jc w:val="center"/>
              <w:rPr>
                <w:color w:val="000000"/>
                <w:highlight w:val="yellow"/>
              </w:rPr>
            </w:pPr>
            <w:r w:rsidRPr="00C22C0B">
              <w:rPr>
                <w:color w:val="000000"/>
              </w:rPr>
              <w:t>N/A</w:t>
            </w:r>
          </w:p>
        </w:tc>
      </w:tr>
      <w:tr w:rsidR="00343D97" w:rsidRPr="00C22C0B" w14:paraId="10003E4C"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38E723" w14:textId="77777777" w:rsidR="00343D97" w:rsidRDefault="00343D97" w:rsidP="008243C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7E07CEBA" w14:textId="77777777" w:rsidR="00343D97" w:rsidRPr="00307865" w:rsidRDefault="00343D97" w:rsidP="008243CF">
            <w:pPr>
              <w:spacing w:after="0"/>
              <w:rPr>
                <w:color w:val="000000"/>
              </w:rPr>
            </w:pPr>
            <w:r>
              <w:rPr>
                <w:color w:val="000000"/>
              </w:rPr>
              <w:t>min. 3 ks</w:t>
            </w:r>
          </w:p>
        </w:tc>
        <w:tc>
          <w:tcPr>
            <w:tcW w:w="2913" w:type="dxa"/>
            <w:tcBorders>
              <w:top w:val="single" w:sz="4" w:space="0" w:color="auto"/>
              <w:left w:val="nil"/>
              <w:bottom w:val="single" w:sz="4" w:space="0" w:color="auto"/>
              <w:right w:val="single" w:sz="4" w:space="0" w:color="auto"/>
            </w:tcBorders>
            <w:vAlign w:val="center"/>
          </w:tcPr>
          <w:p w14:paraId="0C92AB7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1C79085" w14:textId="77777777" w:rsidR="00343D97" w:rsidRPr="00C22C0B" w:rsidRDefault="00343D97" w:rsidP="008243CF">
            <w:pPr>
              <w:spacing w:after="0"/>
              <w:jc w:val="center"/>
              <w:rPr>
                <w:color w:val="000000"/>
              </w:rPr>
            </w:pPr>
            <w:r w:rsidRPr="00C22C0B">
              <w:rPr>
                <w:color w:val="000000"/>
              </w:rPr>
              <w:t>N/A</w:t>
            </w:r>
          </w:p>
        </w:tc>
      </w:tr>
      <w:tr w:rsidR="00343D97" w:rsidRPr="00C22C0B" w14:paraId="223F8D33"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62A660" w14:textId="77777777" w:rsidR="00343D97" w:rsidRPr="00D971CA" w:rsidRDefault="00343D97" w:rsidP="008243C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9596A2" w14:textId="77777777" w:rsidR="00343D97" w:rsidRPr="00D971CA" w:rsidRDefault="00343D97" w:rsidP="008243CF">
            <w:pPr>
              <w:spacing w:after="0"/>
              <w:rPr>
                <w:color w:val="000000"/>
              </w:rPr>
            </w:pPr>
            <w:r>
              <w:rPr>
                <w:color w:val="000000"/>
              </w:rPr>
              <w:t>m</w:t>
            </w:r>
            <w:r w:rsidRPr="00477648">
              <w:rPr>
                <w:color w:val="000000"/>
              </w:rPr>
              <w:t xml:space="preserve">in. </w:t>
            </w:r>
            <w:r>
              <w:rPr>
                <w:color w:val="000000"/>
              </w:rPr>
              <w:t>50</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10C06BBE"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F215EA" w14:textId="77777777" w:rsidR="00343D97" w:rsidRPr="00C22C0B" w:rsidRDefault="00343D97" w:rsidP="008243CF">
            <w:pPr>
              <w:spacing w:after="0"/>
              <w:jc w:val="center"/>
              <w:rPr>
                <w:color w:val="000000"/>
              </w:rPr>
            </w:pPr>
            <w:r w:rsidRPr="00C22C0B">
              <w:rPr>
                <w:color w:val="000000"/>
              </w:rPr>
              <w:t>N/A</w:t>
            </w:r>
          </w:p>
        </w:tc>
      </w:tr>
      <w:tr w:rsidR="00343D97" w:rsidRPr="00C22C0B" w14:paraId="68DBC6F9"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18932C" w14:textId="77777777" w:rsidR="00343D97" w:rsidRDefault="00343D97" w:rsidP="008243C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D30148" w14:textId="77777777" w:rsidR="00343D97" w:rsidRPr="00477648" w:rsidRDefault="00343D97" w:rsidP="008243CF">
            <w:pPr>
              <w:spacing w:after="0"/>
              <w:rPr>
                <w:color w:val="000000"/>
              </w:rPr>
            </w:pPr>
            <w:r>
              <w:rPr>
                <w:color w:val="000000"/>
              </w:rPr>
              <w:t>min. IP44</w:t>
            </w:r>
          </w:p>
        </w:tc>
        <w:tc>
          <w:tcPr>
            <w:tcW w:w="2913" w:type="dxa"/>
            <w:tcBorders>
              <w:top w:val="single" w:sz="4" w:space="0" w:color="auto"/>
              <w:left w:val="single" w:sz="4" w:space="0" w:color="auto"/>
              <w:bottom w:val="single" w:sz="4" w:space="0" w:color="auto"/>
              <w:right w:val="single" w:sz="4" w:space="0" w:color="auto"/>
            </w:tcBorders>
            <w:vAlign w:val="center"/>
          </w:tcPr>
          <w:p w14:paraId="51E52290" w14:textId="77777777" w:rsidR="00343D97" w:rsidRPr="00C22C0B" w:rsidRDefault="00343D97" w:rsidP="008243C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6BCE72" w14:textId="77777777" w:rsidR="00343D97" w:rsidRPr="00C22C0B" w:rsidRDefault="00343D97" w:rsidP="008243CF">
            <w:pPr>
              <w:spacing w:after="0"/>
              <w:jc w:val="center"/>
              <w:rPr>
                <w:color w:val="000000"/>
              </w:rPr>
            </w:pPr>
            <w:r w:rsidRPr="00C22C0B">
              <w:rPr>
                <w:color w:val="000000"/>
              </w:rPr>
              <w:t>N/A</w:t>
            </w:r>
          </w:p>
        </w:tc>
      </w:tr>
      <w:tr w:rsidR="00343D97" w:rsidRPr="00C22C0B" w14:paraId="4F306AA6"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D3D4F" w14:textId="77777777" w:rsidR="00343D97" w:rsidRPr="00C22C0B" w:rsidRDefault="00343D97" w:rsidP="008243C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D5ED65" w14:textId="77777777" w:rsidR="00343D97" w:rsidRDefault="00343D97" w:rsidP="008243CF">
            <w:pPr>
              <w:spacing w:after="0"/>
              <w:rPr>
                <w:color w:val="000000" w:themeColor="text1"/>
              </w:rPr>
            </w:pPr>
            <w:r>
              <w:rPr>
                <w:color w:val="000000" w:themeColor="text1"/>
              </w:rPr>
              <w:t>T</w:t>
            </w:r>
            <w:r w:rsidRPr="001C7290">
              <w:rPr>
                <w:color w:val="000000" w:themeColor="text1"/>
              </w:rPr>
              <w:t>epelná poistka proti preťaženiu</w:t>
            </w:r>
          </w:p>
          <w:p w14:paraId="0101128A" w14:textId="77777777" w:rsidR="00343D97" w:rsidRPr="00C22C0B" w:rsidRDefault="00343D97" w:rsidP="008243C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30D941" w14:textId="77777777" w:rsidR="00343D97" w:rsidRPr="00C22C0B" w:rsidRDefault="00343D97" w:rsidP="008243C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6A0B5107" w14:textId="77777777" w:rsidR="00343D97" w:rsidRPr="00C22C0B" w:rsidRDefault="00343D97" w:rsidP="008243CF">
            <w:pPr>
              <w:spacing w:after="0"/>
              <w:jc w:val="center"/>
              <w:rPr>
                <w:color w:val="000000"/>
              </w:rPr>
            </w:pPr>
            <w:r w:rsidRPr="00C22C0B">
              <w:rPr>
                <w:i/>
                <w:color w:val="FF0000"/>
              </w:rPr>
              <w:t>(doplní uchádzač)</w:t>
            </w:r>
          </w:p>
        </w:tc>
      </w:tr>
      <w:tr w:rsidR="00343D97" w:rsidRPr="004A241C" w14:paraId="7DF57E8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83015" w14:textId="77777777" w:rsidR="00343D97" w:rsidRPr="004A241C" w:rsidRDefault="00343D97" w:rsidP="008243C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10D95DF0" w14:textId="77777777" w:rsidR="00343D97" w:rsidRPr="004A241C" w:rsidRDefault="00343D97" w:rsidP="008243CF">
            <w:pPr>
              <w:spacing w:after="0"/>
              <w:jc w:val="center"/>
              <w:rPr>
                <w:b/>
                <w:color w:val="000000"/>
                <w:highlight w:val="yellow"/>
              </w:rPr>
            </w:pPr>
            <w:r w:rsidRPr="004A241C">
              <w:rPr>
                <w:i/>
                <w:color w:val="FF0000"/>
              </w:rPr>
              <w:t>(doplní uchádzač)</w:t>
            </w:r>
          </w:p>
        </w:tc>
      </w:tr>
      <w:tr w:rsidR="00343D97" w:rsidRPr="004A241C" w14:paraId="39AF9B31"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03DFAD" w14:textId="77777777" w:rsidR="00343D97" w:rsidRPr="004A241C" w:rsidRDefault="00343D97" w:rsidP="008243C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5A8D993" w14:textId="77777777" w:rsidR="00343D97" w:rsidRPr="004A241C" w:rsidRDefault="00343D97" w:rsidP="008243CF">
            <w:pPr>
              <w:spacing w:after="0"/>
              <w:jc w:val="center"/>
              <w:rPr>
                <w:b/>
                <w:color w:val="000000"/>
                <w:highlight w:val="yellow"/>
              </w:rPr>
            </w:pPr>
            <w:r w:rsidRPr="004A241C">
              <w:rPr>
                <w:i/>
                <w:color w:val="FF0000"/>
              </w:rPr>
              <w:t>(doplní uchádzač)</w:t>
            </w:r>
          </w:p>
        </w:tc>
      </w:tr>
    </w:tbl>
    <w:p w14:paraId="20E188E2"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18013C8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4D1707"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3379219D" w14:textId="77777777" w:rsidR="00343D97" w:rsidRPr="004A241C" w:rsidRDefault="00343D97" w:rsidP="003061F8">
            <w:pPr>
              <w:jc w:val="center"/>
              <w:rPr>
                <w:b/>
              </w:rPr>
            </w:pPr>
            <w:r w:rsidRPr="004A241C">
              <w:rPr>
                <w:b/>
              </w:rPr>
              <w:t>Vlastný návrh plnenia</w:t>
            </w:r>
          </w:p>
          <w:p w14:paraId="490B551B" w14:textId="77777777" w:rsidR="00343D97" w:rsidRPr="004A241C" w:rsidRDefault="00343D97" w:rsidP="003061F8">
            <w:pPr>
              <w:jc w:val="center"/>
              <w:rPr>
                <w:bCs/>
                <w:color w:val="000000"/>
              </w:rPr>
            </w:pPr>
            <w:r w:rsidRPr="004A241C">
              <w:rPr>
                <w:bCs/>
                <w:color w:val="000000"/>
              </w:rPr>
              <w:t>(doplní uchádzač)</w:t>
            </w:r>
          </w:p>
          <w:p w14:paraId="52CCDB2D"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F1F7126"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27C6941" w14:textId="77777777" w:rsidR="00343D97" w:rsidRPr="004A241C" w:rsidRDefault="00343D97" w:rsidP="003061F8">
            <w:pPr>
              <w:rPr>
                <w:b/>
                <w:bCs/>
                <w:color w:val="000000" w:themeColor="text1"/>
              </w:rPr>
            </w:pPr>
            <w:r w:rsidRPr="004A241C">
              <w:rPr>
                <w:b/>
                <w:bCs/>
                <w:color w:val="000000" w:themeColor="text1"/>
              </w:rPr>
              <w:t>Položka č</w:t>
            </w:r>
            <w:r>
              <w:rPr>
                <w:b/>
                <w:bCs/>
                <w:color w:val="000000" w:themeColor="text1"/>
              </w:rPr>
              <w:t>.</w:t>
            </w:r>
            <w:r w:rsidRPr="004A241C">
              <w:rPr>
                <w:b/>
                <w:bCs/>
                <w:color w:val="000000" w:themeColor="text1"/>
              </w:rPr>
              <w:t xml:space="preserve"> </w:t>
            </w:r>
            <w:r>
              <w:rPr>
                <w:b/>
                <w:bCs/>
                <w:color w:val="000000" w:themeColor="text1"/>
              </w:rPr>
              <w:t>40</w:t>
            </w:r>
            <w:r w:rsidRPr="004A241C">
              <w:rPr>
                <w:b/>
                <w:bCs/>
                <w:color w:val="000000" w:themeColor="text1"/>
              </w:rPr>
              <w:t xml:space="preserve"> – </w:t>
            </w:r>
            <w:r>
              <w:rPr>
                <w:b/>
                <w:bCs/>
                <w:color w:val="000000" w:themeColor="text1"/>
              </w:rPr>
              <w:t>Interiérový</w:t>
            </w:r>
            <w:r w:rsidRPr="00C83EF9">
              <w:rPr>
                <w:b/>
                <w:bCs/>
                <w:color w:val="000000" w:themeColor="text1"/>
              </w:rPr>
              <w:t xml:space="preserve"> </w:t>
            </w:r>
            <w:r w:rsidRPr="00CD199E">
              <w:rPr>
                <w:b/>
                <w:bCs/>
              </w:rPr>
              <w:t xml:space="preserve">gumený </w:t>
            </w:r>
            <w:r>
              <w:rPr>
                <w:b/>
                <w:bCs/>
                <w:color w:val="000000" w:themeColor="text1"/>
              </w:rPr>
              <w:t>p</w:t>
            </w:r>
            <w:r w:rsidRPr="00C83EF9">
              <w:rPr>
                <w:b/>
                <w:bCs/>
                <w:color w:val="000000" w:themeColor="text1"/>
              </w:rPr>
              <w:t>redlžovací kábel</w:t>
            </w:r>
            <w:r>
              <w:rPr>
                <w:b/>
                <w:bCs/>
                <w:color w:val="000000" w:themeColor="text1"/>
              </w:rPr>
              <w:t xml:space="preserve"> s vypínačom 4 zásuvky 15m</w:t>
            </w:r>
          </w:p>
          <w:p w14:paraId="79DEA466" w14:textId="77777777" w:rsidR="00343D97" w:rsidRPr="004A241C" w:rsidRDefault="00343D97" w:rsidP="003061F8">
            <w:pPr>
              <w:rPr>
                <w:b/>
                <w:bCs/>
                <w:color w:val="000000"/>
                <w:highlight w:val="yellow"/>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6D55C953"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F19780E"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6841B699" w14:textId="77777777" w:rsidTr="003061F8">
        <w:trPr>
          <w:trHeight w:val="180"/>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444A442"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5E4F91" w14:textId="77777777" w:rsidR="00343D97" w:rsidRPr="004A241C" w:rsidRDefault="00343D97" w:rsidP="003061F8">
            <w:pPr>
              <w:rPr>
                <w:b/>
                <w:color w:val="000000"/>
              </w:rPr>
            </w:pPr>
            <w:r>
              <w:rPr>
                <w:b/>
                <w:color w:val="000000"/>
              </w:rPr>
              <w:t>230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051F547B"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1DF8AE41" w14:textId="77777777" w:rsidR="00343D97" w:rsidRPr="004A241C" w:rsidRDefault="00343D97" w:rsidP="003061F8">
            <w:pPr>
              <w:jc w:val="center"/>
              <w:rPr>
                <w:b/>
                <w:bCs/>
                <w:color w:val="000000"/>
                <w:highlight w:val="yellow"/>
              </w:rPr>
            </w:pPr>
          </w:p>
        </w:tc>
      </w:tr>
      <w:tr w:rsidR="00343D97" w:rsidRPr="00C22C0B" w14:paraId="0C2D82CE"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06F442"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71D5584C"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0A95106"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A961EEF"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456D60D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8FFD35B"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95C1E95" w14:textId="77777777" w:rsidR="00343D97" w:rsidRPr="00307865" w:rsidRDefault="00343D97" w:rsidP="004901DF">
            <w:pPr>
              <w:spacing w:after="0"/>
              <w:rPr>
                <w:color w:val="000000"/>
              </w:rPr>
            </w:pPr>
            <w:r>
              <w:rPr>
                <w:color w:val="000000"/>
              </w:rPr>
              <w:t>min. 4 ks</w:t>
            </w:r>
          </w:p>
        </w:tc>
        <w:tc>
          <w:tcPr>
            <w:tcW w:w="2913" w:type="dxa"/>
            <w:tcBorders>
              <w:top w:val="single" w:sz="4" w:space="0" w:color="auto"/>
              <w:left w:val="nil"/>
              <w:bottom w:val="single" w:sz="4" w:space="0" w:color="auto"/>
              <w:right w:val="single" w:sz="4" w:space="0" w:color="auto"/>
            </w:tcBorders>
            <w:vAlign w:val="center"/>
          </w:tcPr>
          <w:p w14:paraId="7E0DE968"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6C02C38" w14:textId="77777777" w:rsidR="00343D97" w:rsidRPr="00C22C0B" w:rsidRDefault="00343D97" w:rsidP="004901DF">
            <w:pPr>
              <w:spacing w:after="0"/>
              <w:jc w:val="center"/>
              <w:rPr>
                <w:color w:val="000000"/>
              </w:rPr>
            </w:pPr>
            <w:r w:rsidRPr="00C22C0B">
              <w:rPr>
                <w:color w:val="000000"/>
              </w:rPr>
              <w:t>N/A</w:t>
            </w:r>
          </w:p>
        </w:tc>
      </w:tr>
      <w:tr w:rsidR="00343D97" w:rsidRPr="00C22C0B" w14:paraId="49E7099C"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292C18"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8D3E3B" w14:textId="77777777" w:rsidR="00343D97" w:rsidRPr="00D971CA" w:rsidRDefault="00343D97" w:rsidP="004901DF">
            <w:pPr>
              <w:spacing w:after="0"/>
              <w:rPr>
                <w:color w:val="000000"/>
              </w:rPr>
            </w:pPr>
            <w:r w:rsidRPr="00477648">
              <w:rPr>
                <w:color w:val="000000"/>
              </w:rPr>
              <w:t xml:space="preserve">min. </w:t>
            </w:r>
            <w:r>
              <w:rPr>
                <w:color w:val="000000"/>
              </w:rPr>
              <w:t>15</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vAlign w:val="center"/>
          </w:tcPr>
          <w:p w14:paraId="43992909"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822AC" w14:textId="77777777" w:rsidR="00343D97" w:rsidRPr="00C22C0B" w:rsidRDefault="00343D97" w:rsidP="004901DF">
            <w:pPr>
              <w:spacing w:after="0"/>
              <w:jc w:val="center"/>
              <w:rPr>
                <w:color w:val="000000"/>
              </w:rPr>
            </w:pPr>
            <w:r w:rsidRPr="00C22C0B">
              <w:rPr>
                <w:color w:val="000000"/>
              </w:rPr>
              <w:t>N/A</w:t>
            </w:r>
          </w:p>
        </w:tc>
      </w:tr>
      <w:tr w:rsidR="00343D97" w:rsidRPr="00C22C0B" w14:paraId="50EDF8C2"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687971" w14:textId="77777777" w:rsidR="00343D97" w:rsidRDefault="00343D97" w:rsidP="004901DF">
            <w:pPr>
              <w:spacing w:after="0"/>
              <w:rPr>
                <w:b/>
              </w:rPr>
            </w:pPr>
            <w:r>
              <w:rPr>
                <w:b/>
              </w:rPr>
              <w:t>Ochrana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7C0BD" w14:textId="77777777" w:rsidR="00343D97" w:rsidRPr="00477648" w:rsidRDefault="00343D97" w:rsidP="004901DF">
            <w:pPr>
              <w:spacing w:after="0"/>
              <w:rPr>
                <w:color w:val="000000"/>
              </w:rPr>
            </w:pPr>
            <w:r>
              <w:rPr>
                <w:color w:val="000000"/>
              </w:rPr>
              <w:t>min. IP20</w:t>
            </w:r>
          </w:p>
        </w:tc>
        <w:tc>
          <w:tcPr>
            <w:tcW w:w="2913" w:type="dxa"/>
            <w:tcBorders>
              <w:top w:val="single" w:sz="4" w:space="0" w:color="auto"/>
              <w:left w:val="single" w:sz="4" w:space="0" w:color="auto"/>
              <w:bottom w:val="single" w:sz="4" w:space="0" w:color="auto"/>
              <w:right w:val="single" w:sz="4" w:space="0" w:color="auto"/>
            </w:tcBorders>
            <w:vAlign w:val="center"/>
          </w:tcPr>
          <w:p w14:paraId="1279E097"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A9B0BC" w14:textId="77777777" w:rsidR="00343D97" w:rsidRPr="00C22C0B" w:rsidRDefault="00343D97" w:rsidP="004901DF">
            <w:pPr>
              <w:spacing w:after="0"/>
              <w:jc w:val="center"/>
              <w:rPr>
                <w:color w:val="000000"/>
              </w:rPr>
            </w:pPr>
            <w:r w:rsidRPr="00C22C0B">
              <w:rPr>
                <w:color w:val="000000"/>
              </w:rPr>
              <w:t>N/A</w:t>
            </w:r>
          </w:p>
        </w:tc>
      </w:tr>
      <w:tr w:rsidR="00343D97" w:rsidRPr="00C22C0B" w14:paraId="7158311B"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6D09DC"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201F86" w14:textId="77777777" w:rsidR="00343D97" w:rsidRDefault="00343D97" w:rsidP="004901DF">
            <w:pPr>
              <w:spacing w:after="0"/>
              <w:rPr>
                <w:color w:val="000000" w:themeColor="text1"/>
              </w:rPr>
            </w:pPr>
            <w:r>
              <w:rPr>
                <w:color w:val="000000" w:themeColor="text1"/>
              </w:rPr>
              <w:t>S vypínačom</w:t>
            </w:r>
          </w:p>
          <w:p w14:paraId="49665961" w14:textId="77777777" w:rsidR="00343D97" w:rsidRPr="00C22C0B" w:rsidRDefault="00343D97" w:rsidP="004901DF">
            <w:pPr>
              <w:spacing w:after="0"/>
              <w:rPr>
                <w:color w:val="000000" w:themeColor="text1"/>
              </w:rPr>
            </w:pPr>
            <w:r>
              <w:rPr>
                <w:color w:val="000000" w:themeColor="text1"/>
              </w:rPr>
              <w:t>Materiál kábla: guma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FC842"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1F328D01"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2B46E37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60DF87"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26C2EA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346F7C62"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90E614"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6D780A8"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34037CC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ECE4E66"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D72C46"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4DCA3991" w14:textId="77777777" w:rsidR="00343D97" w:rsidRPr="004A241C" w:rsidRDefault="00343D97" w:rsidP="003061F8">
            <w:pPr>
              <w:jc w:val="center"/>
              <w:rPr>
                <w:b/>
              </w:rPr>
            </w:pPr>
            <w:r w:rsidRPr="004A241C">
              <w:rPr>
                <w:b/>
              </w:rPr>
              <w:t>Vlastný návrh plnenia</w:t>
            </w:r>
          </w:p>
          <w:p w14:paraId="620F5C18" w14:textId="77777777" w:rsidR="00343D97" w:rsidRPr="004A241C" w:rsidRDefault="00343D97" w:rsidP="003061F8">
            <w:pPr>
              <w:jc w:val="center"/>
              <w:rPr>
                <w:bCs/>
                <w:color w:val="000000"/>
              </w:rPr>
            </w:pPr>
            <w:r w:rsidRPr="004A241C">
              <w:rPr>
                <w:bCs/>
                <w:color w:val="000000"/>
              </w:rPr>
              <w:t>(doplní uchádzač)</w:t>
            </w:r>
          </w:p>
          <w:p w14:paraId="024CFE8E" w14:textId="77777777" w:rsidR="00343D97" w:rsidRPr="004A241C" w:rsidRDefault="00343D97" w:rsidP="003061F8">
            <w:pPr>
              <w:jc w:val="center"/>
              <w:rPr>
                <w:b/>
                <w:bCs/>
                <w:color w:val="000000"/>
              </w:rPr>
            </w:pPr>
            <w:r w:rsidRPr="004A241C">
              <w:rPr>
                <w:b/>
              </w:rPr>
              <w:lastRenderedPageBreak/>
              <w:t>Požaduje sa uviesť skutočnú špecifikáciu ponúkaného predmetu zákazky - výrobcu, typové označenie a technické parametre,  uviesť áno/nie, v prípade číselnej hodnoty uviesť jej skutočnú hodnotu</w:t>
            </w:r>
          </w:p>
        </w:tc>
      </w:tr>
      <w:tr w:rsidR="00343D97" w:rsidRPr="004A241C" w14:paraId="2E94A46B"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3B429FB" w14:textId="546C4DE4" w:rsidR="00343D97" w:rsidRPr="004901DF" w:rsidRDefault="00343D97" w:rsidP="003061F8">
            <w:pPr>
              <w:rPr>
                <w:b/>
                <w:bCs/>
                <w:color w:val="000000" w:themeColor="text1"/>
              </w:rPr>
            </w:pPr>
            <w:r w:rsidRPr="004A241C">
              <w:rPr>
                <w:b/>
                <w:bCs/>
                <w:color w:val="000000" w:themeColor="text1"/>
              </w:rPr>
              <w:lastRenderedPageBreak/>
              <w:t>Položka č</w:t>
            </w:r>
            <w:r>
              <w:rPr>
                <w:b/>
                <w:bCs/>
                <w:color w:val="000000" w:themeColor="text1"/>
              </w:rPr>
              <w:t>.</w:t>
            </w:r>
            <w:r w:rsidRPr="004A241C">
              <w:rPr>
                <w:b/>
                <w:bCs/>
                <w:color w:val="000000" w:themeColor="text1"/>
              </w:rPr>
              <w:t xml:space="preserve"> </w:t>
            </w:r>
            <w:r>
              <w:rPr>
                <w:b/>
                <w:bCs/>
                <w:color w:val="000000" w:themeColor="text1"/>
              </w:rPr>
              <w:t>41</w:t>
            </w:r>
            <w:r w:rsidRPr="004A241C">
              <w:rPr>
                <w:b/>
                <w:bCs/>
                <w:color w:val="000000" w:themeColor="text1"/>
              </w:rPr>
              <w:t xml:space="preserve"> – </w:t>
            </w:r>
            <w:proofErr w:type="spellStart"/>
            <w:r>
              <w:rPr>
                <w:b/>
                <w:bCs/>
                <w:color w:val="000000" w:themeColor="text1"/>
              </w:rPr>
              <w:t>Rozbočovacia</w:t>
            </w:r>
            <w:proofErr w:type="spellEnd"/>
            <w:r>
              <w:rPr>
                <w:b/>
                <w:bCs/>
                <w:color w:val="000000" w:themeColor="text1"/>
              </w:rPr>
              <w:t xml:space="preserve"> guľatá zásuvka (</w:t>
            </w:r>
            <w:proofErr w:type="spellStart"/>
            <w:r>
              <w:rPr>
                <w:b/>
                <w:bCs/>
                <w:color w:val="000000" w:themeColor="text1"/>
              </w:rPr>
              <w:t>Rozdvojka</w:t>
            </w:r>
            <w:proofErr w:type="spellEnd"/>
            <w:r>
              <w:rPr>
                <w:b/>
                <w:bCs/>
                <w:color w:val="000000" w:themeColor="text1"/>
              </w:rPr>
              <w:t>)</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1BB3D4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72B98E1"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40FE6E0" w14:textId="77777777" w:rsidTr="003061F8">
        <w:trPr>
          <w:trHeight w:val="17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745B94" w14:textId="77777777" w:rsidR="00343D97" w:rsidRPr="004A241C" w:rsidRDefault="00343D97" w:rsidP="003061F8">
            <w:pPr>
              <w:rPr>
                <w:b/>
                <w:bCs/>
                <w:color w:val="000000"/>
              </w:rPr>
            </w:pPr>
            <w:r w:rsidRPr="004A241C">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EA08A1" w14:textId="77777777" w:rsidR="00343D97" w:rsidRPr="004A241C" w:rsidRDefault="00343D97" w:rsidP="003061F8">
            <w:pPr>
              <w:rPr>
                <w:b/>
                <w:color w:val="000000"/>
              </w:rPr>
            </w:pPr>
            <w:r>
              <w:rPr>
                <w:b/>
                <w:color w:val="000000"/>
              </w:rPr>
              <w:t>600</w:t>
            </w:r>
            <w:r w:rsidRPr="00D84ADC">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5E59F219"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3BA996ED" w14:textId="77777777" w:rsidR="00343D97" w:rsidRPr="004A241C" w:rsidRDefault="00343D97" w:rsidP="003061F8">
            <w:pPr>
              <w:jc w:val="center"/>
              <w:rPr>
                <w:b/>
                <w:bCs/>
                <w:color w:val="000000"/>
                <w:highlight w:val="yellow"/>
              </w:rPr>
            </w:pPr>
          </w:p>
        </w:tc>
      </w:tr>
      <w:tr w:rsidR="00343D97" w:rsidRPr="00C22C0B" w14:paraId="2D00FA8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hideMark/>
          </w:tcPr>
          <w:p w14:paraId="211904FB" w14:textId="77777777" w:rsidR="00343D97" w:rsidRPr="008258F0" w:rsidRDefault="00343D97" w:rsidP="004901DF">
            <w:pPr>
              <w:spacing w:after="0"/>
              <w:rPr>
                <w:b/>
                <w:bCs/>
                <w:color w:val="000000"/>
              </w:rPr>
            </w:pPr>
            <w:r w:rsidRPr="008258F0">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hideMark/>
          </w:tcPr>
          <w:p w14:paraId="57E0D059" w14:textId="77777777" w:rsidR="00343D97" w:rsidRPr="008258F0" w:rsidRDefault="00343D97" w:rsidP="004901DF">
            <w:pPr>
              <w:spacing w:after="0"/>
              <w:rPr>
                <w:bCs/>
                <w:color w:val="000000"/>
              </w:rPr>
            </w:pPr>
            <w:r>
              <w:rPr>
                <w:color w:val="000000"/>
              </w:rPr>
              <w:t>m</w:t>
            </w:r>
            <w:r w:rsidRPr="008258F0">
              <w:rPr>
                <w:color w:val="000000"/>
              </w:rPr>
              <w:t>in. 230 V</w:t>
            </w:r>
          </w:p>
        </w:tc>
        <w:tc>
          <w:tcPr>
            <w:tcW w:w="2913" w:type="dxa"/>
            <w:tcBorders>
              <w:top w:val="single" w:sz="4" w:space="0" w:color="auto"/>
              <w:left w:val="nil"/>
              <w:bottom w:val="single" w:sz="4" w:space="0" w:color="auto"/>
              <w:right w:val="single" w:sz="4" w:space="0" w:color="auto"/>
            </w:tcBorders>
          </w:tcPr>
          <w:p w14:paraId="66A5C4E4" w14:textId="77777777" w:rsidR="00343D97" w:rsidRPr="008258F0" w:rsidRDefault="00343D97" w:rsidP="004901DF">
            <w:pPr>
              <w:spacing w:after="0"/>
              <w:jc w:val="center"/>
              <w:rPr>
                <w:color w:val="000000"/>
              </w:rPr>
            </w:pPr>
            <w:r w:rsidRPr="008258F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007F4183" w14:textId="77777777" w:rsidR="00343D97" w:rsidRPr="008258F0" w:rsidRDefault="00343D97" w:rsidP="004901DF">
            <w:pPr>
              <w:spacing w:after="0"/>
              <w:jc w:val="center"/>
              <w:rPr>
                <w:color w:val="000000"/>
              </w:rPr>
            </w:pPr>
            <w:r w:rsidRPr="008258F0">
              <w:rPr>
                <w:color w:val="000000"/>
              </w:rPr>
              <w:t>N/A</w:t>
            </w:r>
          </w:p>
        </w:tc>
      </w:tr>
      <w:tr w:rsidR="00343D97" w:rsidRPr="00C22C0B" w14:paraId="40F87A1A"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tcPr>
          <w:p w14:paraId="1998193D" w14:textId="77777777" w:rsidR="00343D97" w:rsidRPr="008258F0" w:rsidRDefault="00343D97" w:rsidP="004901DF">
            <w:pPr>
              <w:spacing w:after="0"/>
              <w:rPr>
                <w:b/>
              </w:rPr>
            </w:pPr>
            <w:r w:rsidRPr="008258F0">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tcPr>
          <w:p w14:paraId="7B0CF25D" w14:textId="77777777" w:rsidR="00343D97" w:rsidRPr="008258F0" w:rsidRDefault="00343D97" w:rsidP="004901DF">
            <w:pPr>
              <w:spacing w:after="0"/>
              <w:rPr>
                <w:color w:val="000000"/>
              </w:rPr>
            </w:pPr>
            <w:r>
              <w:rPr>
                <w:color w:val="000000"/>
              </w:rPr>
              <w:t>m</w:t>
            </w:r>
            <w:r w:rsidRPr="008258F0">
              <w:rPr>
                <w:color w:val="000000"/>
              </w:rPr>
              <w:t>in. 3 ks</w:t>
            </w:r>
          </w:p>
        </w:tc>
        <w:tc>
          <w:tcPr>
            <w:tcW w:w="2913" w:type="dxa"/>
            <w:tcBorders>
              <w:top w:val="single" w:sz="4" w:space="0" w:color="auto"/>
              <w:left w:val="nil"/>
              <w:bottom w:val="single" w:sz="4" w:space="0" w:color="auto"/>
              <w:right w:val="single" w:sz="4" w:space="0" w:color="auto"/>
            </w:tcBorders>
          </w:tcPr>
          <w:p w14:paraId="3ABAE0FE" w14:textId="77777777" w:rsidR="00343D97" w:rsidRPr="008258F0" w:rsidRDefault="00343D97" w:rsidP="004901DF">
            <w:pPr>
              <w:spacing w:after="0"/>
              <w:jc w:val="center"/>
              <w:rPr>
                <w:i/>
                <w:color w:val="FF0000"/>
              </w:rPr>
            </w:pPr>
            <w:r w:rsidRPr="008258F0">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2E56549B" w14:textId="77777777" w:rsidR="00343D97" w:rsidRPr="008258F0" w:rsidRDefault="00343D97" w:rsidP="004901DF">
            <w:pPr>
              <w:spacing w:after="0"/>
              <w:jc w:val="center"/>
              <w:rPr>
                <w:color w:val="000000"/>
              </w:rPr>
            </w:pPr>
            <w:r w:rsidRPr="008258F0">
              <w:rPr>
                <w:color w:val="000000"/>
              </w:rPr>
              <w:t>N/A</w:t>
            </w:r>
          </w:p>
        </w:tc>
      </w:tr>
      <w:tr w:rsidR="00343D97" w:rsidRPr="00C22C0B" w14:paraId="3AE1EAB4"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710F57" w14:textId="77777777" w:rsidR="00343D97" w:rsidRPr="00D279BA" w:rsidRDefault="00343D97" w:rsidP="004901DF">
            <w:pPr>
              <w:spacing w:after="0"/>
              <w:rPr>
                <w:b/>
                <w:color w:val="000000" w:themeColor="text1"/>
              </w:rPr>
            </w:pPr>
            <w:r w:rsidRPr="00D279BA">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66328D" w14:textId="77777777" w:rsidR="00343D97" w:rsidRPr="00D279BA" w:rsidRDefault="00343D97" w:rsidP="004901DF">
            <w:pPr>
              <w:spacing w:after="0"/>
              <w:rPr>
                <w:color w:val="000000" w:themeColor="text1"/>
              </w:rPr>
            </w:pPr>
            <w:r w:rsidRPr="00D279BA">
              <w:rPr>
                <w:color w:val="000000" w:themeColor="text1"/>
              </w:rPr>
              <w:t>Bez vypínača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AE4308" w14:textId="77777777" w:rsidR="00343D97" w:rsidRPr="00D279BA" w:rsidRDefault="00343D97" w:rsidP="004901DF">
            <w:pPr>
              <w:spacing w:after="0"/>
              <w:jc w:val="center"/>
              <w:rPr>
                <w:color w:val="000000"/>
              </w:rPr>
            </w:pPr>
            <w:r w:rsidRPr="00D279BA">
              <w:rPr>
                <w:color w:val="000000"/>
              </w:rPr>
              <w:t>N/A</w:t>
            </w:r>
          </w:p>
        </w:tc>
        <w:tc>
          <w:tcPr>
            <w:tcW w:w="1404" w:type="dxa"/>
            <w:tcBorders>
              <w:top w:val="single" w:sz="4" w:space="0" w:color="auto"/>
              <w:left w:val="single" w:sz="4" w:space="0" w:color="auto"/>
              <w:bottom w:val="single" w:sz="4" w:space="0" w:color="auto"/>
              <w:right w:val="single" w:sz="4" w:space="0" w:color="auto"/>
            </w:tcBorders>
          </w:tcPr>
          <w:p w14:paraId="764E74C0" w14:textId="77777777" w:rsidR="00343D97" w:rsidRPr="00D279BA" w:rsidRDefault="00343D97" w:rsidP="004901DF">
            <w:pPr>
              <w:spacing w:after="0"/>
              <w:jc w:val="center"/>
              <w:rPr>
                <w:color w:val="000000"/>
              </w:rPr>
            </w:pPr>
            <w:r w:rsidRPr="00D279BA">
              <w:rPr>
                <w:i/>
                <w:color w:val="FF0000"/>
              </w:rPr>
              <w:t>(doplní uchádzač)</w:t>
            </w:r>
          </w:p>
        </w:tc>
      </w:tr>
      <w:tr w:rsidR="00343D97" w:rsidRPr="004A241C" w14:paraId="4EBAF949"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5C619"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7ABD643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7B394F90"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34DE"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1ACB1034"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17371915"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2399F1B4"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C9F66C" w14:textId="77777777" w:rsidR="00343D97" w:rsidRPr="004A241C"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59FF6520" w14:textId="77777777" w:rsidR="00343D97" w:rsidRPr="004A241C" w:rsidRDefault="00343D97" w:rsidP="003061F8">
            <w:pPr>
              <w:jc w:val="center"/>
              <w:rPr>
                <w:b/>
              </w:rPr>
            </w:pPr>
            <w:r w:rsidRPr="004A241C">
              <w:rPr>
                <w:b/>
              </w:rPr>
              <w:t>Vlastný návrh plnenia</w:t>
            </w:r>
          </w:p>
          <w:p w14:paraId="35D758F0" w14:textId="77777777" w:rsidR="00343D97" w:rsidRPr="004A241C" w:rsidRDefault="00343D97" w:rsidP="003061F8">
            <w:pPr>
              <w:jc w:val="center"/>
              <w:rPr>
                <w:bCs/>
                <w:color w:val="000000"/>
              </w:rPr>
            </w:pPr>
            <w:r w:rsidRPr="004A241C">
              <w:rPr>
                <w:bCs/>
                <w:color w:val="000000"/>
              </w:rPr>
              <w:t>(doplní uchádzač)</w:t>
            </w:r>
          </w:p>
          <w:p w14:paraId="217BC0A3"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FCE48A2"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6078A07" w14:textId="64D54970" w:rsidR="00343D97" w:rsidRPr="004901DF" w:rsidRDefault="00343D97" w:rsidP="003061F8">
            <w:pPr>
              <w:rPr>
                <w:b/>
                <w:bCs/>
                <w:color w:val="000000" w:themeColor="text1"/>
              </w:rPr>
            </w:pPr>
            <w:r w:rsidRPr="00875AFD">
              <w:rPr>
                <w:b/>
                <w:bCs/>
                <w:color w:val="000000" w:themeColor="text1"/>
              </w:rPr>
              <w:t>Položka č. 42 - Os</w:t>
            </w:r>
            <w:r w:rsidR="004901DF">
              <w:rPr>
                <w:b/>
                <w:bCs/>
                <w:color w:val="000000" w:themeColor="text1"/>
              </w:rPr>
              <w:t xml:space="preserve">vetľovacie teleso na trojnožke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2A470516"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019AEEF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3EA90EA" w14:textId="77777777" w:rsidTr="003061F8">
        <w:trPr>
          <w:trHeight w:val="68"/>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C52C99"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24C9BFA" w14:textId="77777777" w:rsidR="00343D97" w:rsidRPr="00875AFD" w:rsidRDefault="00343D97" w:rsidP="003061F8">
            <w:pPr>
              <w:rPr>
                <w:b/>
                <w:color w:val="000000"/>
              </w:rPr>
            </w:pPr>
            <w:r w:rsidRPr="00875AFD">
              <w:rPr>
                <w:b/>
                <w:color w:val="000000"/>
              </w:rPr>
              <w:t>50 ks</w:t>
            </w:r>
          </w:p>
        </w:tc>
        <w:tc>
          <w:tcPr>
            <w:tcW w:w="2913" w:type="dxa"/>
            <w:vMerge/>
            <w:tcBorders>
              <w:left w:val="single" w:sz="4" w:space="0" w:color="auto"/>
              <w:bottom w:val="single" w:sz="4" w:space="0" w:color="auto"/>
              <w:right w:val="single" w:sz="4" w:space="0" w:color="auto"/>
            </w:tcBorders>
            <w:shd w:val="clear" w:color="auto" w:fill="BFBFBF"/>
            <w:vAlign w:val="center"/>
          </w:tcPr>
          <w:p w14:paraId="50086BFF"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6E23F13D" w14:textId="77777777" w:rsidR="00343D97" w:rsidRPr="004A241C" w:rsidRDefault="00343D97" w:rsidP="003061F8">
            <w:pPr>
              <w:jc w:val="center"/>
              <w:rPr>
                <w:b/>
                <w:bCs/>
                <w:color w:val="000000"/>
                <w:highlight w:val="yellow"/>
              </w:rPr>
            </w:pPr>
          </w:p>
        </w:tc>
      </w:tr>
      <w:tr w:rsidR="00343D97" w:rsidRPr="00C22C0B" w14:paraId="4DAF488E"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C6669C" w14:textId="77777777" w:rsidR="00343D97" w:rsidRPr="00581128" w:rsidRDefault="00343D97" w:rsidP="004901DF">
            <w:pPr>
              <w:spacing w:after="0"/>
              <w:rPr>
                <w:b/>
                <w:bCs/>
                <w:color w:val="000000"/>
                <w:highlight w:val="yellow"/>
              </w:rPr>
            </w:pPr>
            <w:r w:rsidRPr="00581128">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E5B1D0E" w14:textId="77777777" w:rsidR="00343D97" w:rsidRPr="00581128" w:rsidRDefault="00343D97" w:rsidP="004901DF">
            <w:pPr>
              <w:spacing w:after="0"/>
              <w:rPr>
                <w:bCs/>
                <w:color w:val="000000"/>
                <w:highlight w:val="yellow"/>
              </w:rPr>
            </w:pPr>
            <w:r>
              <w:rPr>
                <w:color w:val="000000"/>
              </w:rPr>
              <w:t>m</w:t>
            </w:r>
            <w:r w:rsidRPr="00581128">
              <w:rPr>
                <w:color w:val="000000"/>
              </w:rPr>
              <w:t>in. 230 V</w:t>
            </w:r>
          </w:p>
        </w:tc>
        <w:tc>
          <w:tcPr>
            <w:tcW w:w="2913" w:type="dxa"/>
            <w:tcBorders>
              <w:top w:val="single" w:sz="4" w:space="0" w:color="auto"/>
              <w:left w:val="nil"/>
              <w:bottom w:val="single" w:sz="4" w:space="0" w:color="auto"/>
              <w:right w:val="single" w:sz="4" w:space="0" w:color="auto"/>
            </w:tcBorders>
            <w:vAlign w:val="center"/>
          </w:tcPr>
          <w:p w14:paraId="48766645" w14:textId="77777777" w:rsidR="00343D97" w:rsidRPr="00581128" w:rsidRDefault="00343D97" w:rsidP="004901DF">
            <w:pPr>
              <w:spacing w:after="0"/>
              <w:jc w:val="center"/>
              <w:rPr>
                <w:color w:val="000000"/>
                <w:highlight w:val="yellow"/>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13E4A26" w14:textId="77777777" w:rsidR="00343D97" w:rsidRPr="00581128" w:rsidRDefault="00343D97" w:rsidP="004901DF">
            <w:pPr>
              <w:spacing w:after="0"/>
              <w:jc w:val="center"/>
              <w:rPr>
                <w:color w:val="000000"/>
                <w:highlight w:val="yellow"/>
              </w:rPr>
            </w:pPr>
            <w:r w:rsidRPr="00581128">
              <w:rPr>
                <w:color w:val="000000"/>
              </w:rPr>
              <w:t>N/A</w:t>
            </w:r>
          </w:p>
        </w:tc>
      </w:tr>
      <w:tr w:rsidR="00343D97" w:rsidRPr="00C22C0B" w14:paraId="0350331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87F44A1" w14:textId="77777777" w:rsidR="00343D97" w:rsidRPr="00581128" w:rsidRDefault="00343D97" w:rsidP="004901DF">
            <w:pPr>
              <w:spacing w:after="0"/>
              <w:rPr>
                <w:b/>
              </w:rPr>
            </w:pPr>
            <w:r w:rsidRPr="00581128">
              <w:rPr>
                <w:b/>
              </w:rPr>
              <w:t>Typ svetelného zdroja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2578C003" w14:textId="77777777" w:rsidR="00343D97" w:rsidRPr="00581128" w:rsidRDefault="00343D97" w:rsidP="004901DF">
            <w:pPr>
              <w:spacing w:after="0"/>
              <w:rPr>
                <w:color w:val="000000"/>
              </w:rPr>
            </w:pPr>
            <w:r w:rsidRPr="00581128">
              <w:rPr>
                <w:color w:val="000000"/>
              </w:rPr>
              <w:t xml:space="preserve">LED     </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46AFFAB" w14:textId="77777777" w:rsidR="00343D97" w:rsidRPr="00581128" w:rsidRDefault="00343D97" w:rsidP="004901DF">
            <w:pPr>
              <w:spacing w:after="0"/>
              <w:jc w:val="center"/>
              <w:rPr>
                <w:i/>
                <w:color w:val="FF0000"/>
              </w:rPr>
            </w:pPr>
            <w:r w:rsidRPr="00581128">
              <w:rPr>
                <w:color w:val="000000"/>
              </w:rPr>
              <w:t>N/A</w:t>
            </w:r>
          </w:p>
        </w:tc>
        <w:tc>
          <w:tcPr>
            <w:tcW w:w="1404" w:type="dxa"/>
            <w:tcBorders>
              <w:top w:val="single" w:sz="4" w:space="0" w:color="auto"/>
              <w:left w:val="nil"/>
              <w:bottom w:val="single" w:sz="4" w:space="0" w:color="auto"/>
              <w:right w:val="single" w:sz="4" w:space="0" w:color="auto"/>
            </w:tcBorders>
            <w:vAlign w:val="center"/>
          </w:tcPr>
          <w:p w14:paraId="37DF0F06" w14:textId="77777777" w:rsidR="00343D97" w:rsidRPr="00581128" w:rsidRDefault="00343D97" w:rsidP="004901DF">
            <w:pPr>
              <w:spacing w:after="0"/>
              <w:jc w:val="center"/>
              <w:rPr>
                <w:color w:val="000000"/>
              </w:rPr>
            </w:pPr>
            <w:r w:rsidRPr="00581128">
              <w:rPr>
                <w:i/>
                <w:color w:val="FF0000"/>
              </w:rPr>
              <w:t>(doplní uchádzač)</w:t>
            </w:r>
          </w:p>
        </w:tc>
      </w:tr>
      <w:tr w:rsidR="00343D97" w:rsidRPr="00C22C0B" w14:paraId="4D501BF9"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6C4F85C" w14:textId="77777777" w:rsidR="00343D97" w:rsidRPr="00581128" w:rsidRDefault="00343D97" w:rsidP="004901DF">
            <w:pPr>
              <w:spacing w:after="0"/>
              <w:rPr>
                <w:b/>
              </w:rPr>
            </w:pPr>
            <w:r w:rsidRPr="00581128">
              <w:rPr>
                <w:b/>
              </w:rPr>
              <w:t>Výkon</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D78B6B1" w14:textId="77777777" w:rsidR="00343D97" w:rsidRPr="00581128" w:rsidRDefault="00343D97" w:rsidP="004901DF">
            <w:pPr>
              <w:spacing w:after="0"/>
              <w:rPr>
                <w:color w:val="000000"/>
              </w:rPr>
            </w:pPr>
            <w:r w:rsidRPr="00EA4CE4">
              <w:t>2 x max. 70 W</w:t>
            </w:r>
          </w:p>
        </w:tc>
        <w:tc>
          <w:tcPr>
            <w:tcW w:w="2913" w:type="dxa"/>
            <w:tcBorders>
              <w:top w:val="single" w:sz="4" w:space="0" w:color="auto"/>
              <w:left w:val="nil"/>
              <w:bottom w:val="single" w:sz="4" w:space="0" w:color="auto"/>
              <w:right w:val="single" w:sz="4" w:space="0" w:color="auto"/>
            </w:tcBorders>
            <w:vAlign w:val="center"/>
          </w:tcPr>
          <w:p w14:paraId="5B0589E7" w14:textId="77777777" w:rsidR="00343D97" w:rsidRPr="00581128" w:rsidRDefault="00343D97" w:rsidP="004901DF">
            <w:pPr>
              <w:spacing w:after="0"/>
              <w:jc w:val="center"/>
              <w:rPr>
                <w:color w:val="00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E884871" w14:textId="77777777" w:rsidR="00343D97" w:rsidRPr="00581128" w:rsidRDefault="00343D97" w:rsidP="004901DF">
            <w:pPr>
              <w:spacing w:after="0"/>
              <w:jc w:val="center"/>
              <w:rPr>
                <w:i/>
                <w:color w:val="FF0000"/>
              </w:rPr>
            </w:pPr>
            <w:r w:rsidRPr="00581128">
              <w:rPr>
                <w:color w:val="000000"/>
              </w:rPr>
              <w:t>N/A</w:t>
            </w:r>
          </w:p>
        </w:tc>
      </w:tr>
      <w:tr w:rsidR="00343D97" w:rsidRPr="00C22C0B" w14:paraId="6F323DE4"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54E024A" w14:textId="77777777" w:rsidR="00343D97" w:rsidRPr="00581128" w:rsidRDefault="00343D97" w:rsidP="004901DF">
            <w:pPr>
              <w:spacing w:after="0"/>
              <w:rPr>
                <w:b/>
              </w:rPr>
            </w:pPr>
            <w:r w:rsidRPr="00581128">
              <w:rPr>
                <w:b/>
              </w:rPr>
              <w:t>Počet svetelných zdrojov</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CBA9AC2" w14:textId="77777777" w:rsidR="00343D97" w:rsidRPr="00581128" w:rsidRDefault="00343D97" w:rsidP="004901DF">
            <w:pPr>
              <w:spacing w:after="0"/>
              <w:rPr>
                <w:color w:val="000000"/>
              </w:rPr>
            </w:pPr>
            <w:r w:rsidRPr="00581128">
              <w:rPr>
                <w:color w:val="000000"/>
              </w:rPr>
              <w:t xml:space="preserve">min. 2 </w:t>
            </w:r>
          </w:p>
        </w:tc>
        <w:tc>
          <w:tcPr>
            <w:tcW w:w="2913" w:type="dxa"/>
            <w:tcBorders>
              <w:top w:val="single" w:sz="4" w:space="0" w:color="auto"/>
              <w:left w:val="nil"/>
              <w:bottom w:val="single" w:sz="4" w:space="0" w:color="auto"/>
              <w:right w:val="single" w:sz="4" w:space="0" w:color="auto"/>
            </w:tcBorders>
            <w:vAlign w:val="center"/>
          </w:tcPr>
          <w:p w14:paraId="4DD0086D"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0E0127E" w14:textId="77777777" w:rsidR="00343D97" w:rsidRPr="00581128" w:rsidRDefault="00343D97" w:rsidP="004901DF">
            <w:pPr>
              <w:spacing w:after="0"/>
              <w:jc w:val="center"/>
              <w:rPr>
                <w:color w:val="000000"/>
              </w:rPr>
            </w:pPr>
            <w:r w:rsidRPr="00581128">
              <w:rPr>
                <w:color w:val="000000"/>
              </w:rPr>
              <w:t>N/A</w:t>
            </w:r>
          </w:p>
        </w:tc>
      </w:tr>
      <w:tr w:rsidR="00343D97" w:rsidRPr="00C22C0B" w14:paraId="38298215"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7D5706" w14:textId="77777777" w:rsidR="00343D97" w:rsidRPr="00581128" w:rsidRDefault="00343D97" w:rsidP="004901DF">
            <w:pPr>
              <w:spacing w:after="0"/>
              <w:rPr>
                <w:b/>
              </w:rPr>
            </w:pPr>
            <w:r w:rsidRPr="00581128">
              <w:rPr>
                <w:b/>
              </w:rPr>
              <w:t>Uhol svietenia</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6480837A" w14:textId="77777777" w:rsidR="00343D97" w:rsidRPr="00581128" w:rsidRDefault="00343D97" w:rsidP="004901DF">
            <w:pPr>
              <w:spacing w:after="0"/>
              <w:rPr>
                <w:color w:val="000000"/>
              </w:rPr>
            </w:pPr>
            <w:r w:rsidRPr="00581128">
              <w:rPr>
                <w:color w:val="000000"/>
              </w:rPr>
              <w:t xml:space="preserve">min. </w:t>
            </w:r>
            <w:r>
              <w:rPr>
                <w:color w:val="000000"/>
              </w:rPr>
              <w:t>90</w:t>
            </w:r>
            <w:r w:rsidRPr="00581128">
              <w:rPr>
                <w:color w:val="000000"/>
              </w:rPr>
              <w:t xml:space="preserve"> stupňov</w:t>
            </w:r>
          </w:p>
        </w:tc>
        <w:tc>
          <w:tcPr>
            <w:tcW w:w="2913" w:type="dxa"/>
            <w:tcBorders>
              <w:top w:val="single" w:sz="4" w:space="0" w:color="auto"/>
              <w:left w:val="nil"/>
              <w:bottom w:val="single" w:sz="4" w:space="0" w:color="auto"/>
              <w:right w:val="single" w:sz="4" w:space="0" w:color="auto"/>
            </w:tcBorders>
            <w:vAlign w:val="center"/>
          </w:tcPr>
          <w:p w14:paraId="3140DABA"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13F1A1" w14:textId="77777777" w:rsidR="00343D97" w:rsidRPr="00581128" w:rsidRDefault="00343D97" w:rsidP="004901DF">
            <w:pPr>
              <w:spacing w:after="0"/>
              <w:jc w:val="center"/>
              <w:rPr>
                <w:color w:val="000000"/>
              </w:rPr>
            </w:pPr>
            <w:r w:rsidRPr="00581128">
              <w:rPr>
                <w:color w:val="000000"/>
              </w:rPr>
              <w:t>N/A</w:t>
            </w:r>
          </w:p>
        </w:tc>
      </w:tr>
      <w:tr w:rsidR="00343D97" w:rsidRPr="00C22C0B" w14:paraId="5E51A265"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703C3E" w14:textId="77777777" w:rsidR="00343D97" w:rsidRPr="00581128" w:rsidRDefault="00343D97" w:rsidP="004901DF">
            <w:pPr>
              <w:spacing w:after="0"/>
              <w:rPr>
                <w:b/>
              </w:rPr>
            </w:pPr>
            <w:r w:rsidRPr="00581128">
              <w:rPr>
                <w:b/>
              </w:rPr>
              <w:t>Svietivosť</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3DD7C" w14:textId="77777777" w:rsidR="00343D97" w:rsidRPr="00581128" w:rsidRDefault="00343D97" w:rsidP="004901DF">
            <w:pPr>
              <w:spacing w:after="0"/>
              <w:rPr>
                <w:color w:val="000000"/>
              </w:rPr>
            </w:pPr>
            <w:r w:rsidRPr="003B31F7">
              <w:rPr>
                <w:color w:val="FF0000"/>
              </w:rPr>
              <w:t xml:space="preserve">min. </w:t>
            </w:r>
            <w:r>
              <w:rPr>
                <w:color w:val="FF0000"/>
              </w:rPr>
              <w:t>1</w:t>
            </w:r>
            <w:r w:rsidRPr="003B31F7">
              <w:rPr>
                <w:color w:val="FF0000"/>
              </w:rPr>
              <w:t>0 000lm</w:t>
            </w:r>
          </w:p>
        </w:tc>
        <w:tc>
          <w:tcPr>
            <w:tcW w:w="2913" w:type="dxa"/>
            <w:tcBorders>
              <w:top w:val="single" w:sz="4" w:space="0" w:color="auto"/>
              <w:left w:val="single" w:sz="4" w:space="0" w:color="auto"/>
              <w:bottom w:val="single" w:sz="4" w:space="0" w:color="auto"/>
              <w:right w:val="single" w:sz="4" w:space="0" w:color="auto"/>
            </w:tcBorders>
            <w:vAlign w:val="center"/>
          </w:tcPr>
          <w:p w14:paraId="7414920B" w14:textId="77777777" w:rsidR="00343D97" w:rsidRPr="00581128" w:rsidRDefault="00343D97" w:rsidP="004901DF">
            <w:pPr>
              <w:spacing w:after="0"/>
              <w:jc w:val="center"/>
              <w:rPr>
                <w:i/>
                <w:color w:val="FF0000"/>
              </w:rPr>
            </w:pPr>
            <w:r w:rsidRPr="00581128">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3B272" w14:textId="77777777" w:rsidR="00343D97" w:rsidRPr="00581128" w:rsidRDefault="00343D97" w:rsidP="004901DF">
            <w:pPr>
              <w:spacing w:after="0"/>
              <w:jc w:val="center"/>
              <w:rPr>
                <w:color w:val="000000"/>
              </w:rPr>
            </w:pPr>
            <w:r w:rsidRPr="00581128">
              <w:rPr>
                <w:color w:val="000000"/>
              </w:rPr>
              <w:t>N/A</w:t>
            </w:r>
          </w:p>
        </w:tc>
      </w:tr>
      <w:tr w:rsidR="00343D97" w:rsidRPr="00C22C0B" w14:paraId="35A2DEA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CFD481" w14:textId="77777777" w:rsidR="00343D97" w:rsidRPr="00581128" w:rsidRDefault="00343D97" w:rsidP="004901DF">
            <w:pPr>
              <w:spacing w:after="0"/>
              <w:rPr>
                <w:b/>
                <w:color w:val="000000" w:themeColor="text1"/>
              </w:rPr>
            </w:pPr>
            <w:r>
              <w:rPr>
                <w:b/>
                <w:color w:val="000000" w:themeColor="text1"/>
              </w:rPr>
              <w:t>Dĺžka prívodného kábla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185492" w14:textId="77777777" w:rsidR="00343D97" w:rsidRPr="00581128" w:rsidRDefault="00343D97" w:rsidP="004901DF">
            <w:pPr>
              <w:spacing w:after="0"/>
              <w:rPr>
                <w:color w:val="000000" w:themeColor="text1"/>
              </w:rPr>
            </w:pPr>
            <w:r>
              <w:rPr>
                <w:color w:val="000000" w:themeColor="text1"/>
              </w:rPr>
              <w:t>min. 10m</w:t>
            </w:r>
          </w:p>
        </w:tc>
        <w:tc>
          <w:tcPr>
            <w:tcW w:w="2913" w:type="dxa"/>
            <w:tcBorders>
              <w:top w:val="single" w:sz="4" w:space="0" w:color="auto"/>
              <w:left w:val="single" w:sz="4" w:space="0" w:color="auto"/>
              <w:bottom w:val="single" w:sz="4" w:space="0" w:color="auto"/>
              <w:right w:val="single" w:sz="4" w:space="0" w:color="auto"/>
            </w:tcBorders>
            <w:vAlign w:val="center"/>
          </w:tcPr>
          <w:p w14:paraId="5C713AAE" w14:textId="77777777" w:rsidR="00343D97" w:rsidRPr="00581128" w:rsidRDefault="00343D97" w:rsidP="004901DF">
            <w:pPr>
              <w:spacing w:after="0"/>
              <w:jc w:val="center"/>
              <w:rPr>
                <w:color w:val="000000"/>
              </w:rPr>
            </w:pPr>
            <w:r w:rsidRPr="00581128">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E516A6" w14:textId="77777777" w:rsidR="00343D97" w:rsidRPr="00581128" w:rsidRDefault="00343D97" w:rsidP="004901DF">
            <w:pPr>
              <w:spacing w:after="0"/>
              <w:jc w:val="center"/>
              <w:rPr>
                <w:i/>
                <w:color w:val="FF0000"/>
              </w:rPr>
            </w:pPr>
            <w:r w:rsidRPr="00581128">
              <w:rPr>
                <w:color w:val="000000"/>
              </w:rPr>
              <w:t>N/A</w:t>
            </w:r>
          </w:p>
        </w:tc>
      </w:tr>
      <w:tr w:rsidR="00343D97" w:rsidRPr="00C22C0B" w14:paraId="2D9E2628"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4B2B7" w14:textId="77777777" w:rsidR="00343D97" w:rsidRPr="00581128" w:rsidRDefault="00343D97" w:rsidP="004901DF">
            <w:pPr>
              <w:spacing w:after="0"/>
              <w:rPr>
                <w:b/>
                <w:color w:val="000000" w:themeColor="text1"/>
                <w:highlight w:val="yellow"/>
              </w:rPr>
            </w:pPr>
            <w:r w:rsidRPr="00581128">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8EE99" w14:textId="77777777" w:rsidR="00343D97" w:rsidRDefault="00343D97" w:rsidP="004901DF">
            <w:pPr>
              <w:spacing w:after="0"/>
              <w:rPr>
                <w:color w:val="000000" w:themeColor="text1"/>
              </w:rPr>
            </w:pPr>
            <w:r w:rsidRPr="00581128">
              <w:rPr>
                <w:color w:val="000000" w:themeColor="text1"/>
              </w:rPr>
              <w:t>Studené biele svetlo</w:t>
            </w:r>
          </w:p>
          <w:p w14:paraId="12362E70" w14:textId="77777777" w:rsidR="00343D97" w:rsidRPr="00581128" w:rsidRDefault="00343D97" w:rsidP="004901DF">
            <w:pPr>
              <w:spacing w:after="0"/>
              <w:rPr>
                <w:color w:val="000000" w:themeColor="text1"/>
              </w:rPr>
            </w:pPr>
            <w:r>
              <w:rPr>
                <w:color w:val="000000"/>
              </w:rPr>
              <w:t>T</w:t>
            </w:r>
            <w:r w:rsidRPr="00581128">
              <w:rPr>
                <w:color w:val="000000"/>
              </w:rPr>
              <w:t xml:space="preserve">eleskopický stojan so základňou   </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A043C6" w14:textId="77777777" w:rsidR="00343D97" w:rsidRPr="00581128" w:rsidRDefault="00343D97" w:rsidP="004901DF">
            <w:pPr>
              <w:spacing w:after="0"/>
              <w:jc w:val="center"/>
              <w:rPr>
                <w:color w:val="000000"/>
                <w:highlight w:val="yellow"/>
              </w:rPr>
            </w:pPr>
            <w:r w:rsidRPr="00581128">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7654C889" w14:textId="77777777" w:rsidR="00343D97" w:rsidRPr="00581128" w:rsidRDefault="00343D97" w:rsidP="004901DF">
            <w:pPr>
              <w:spacing w:after="0"/>
              <w:jc w:val="center"/>
              <w:rPr>
                <w:color w:val="000000"/>
              </w:rPr>
            </w:pPr>
            <w:r w:rsidRPr="00581128">
              <w:rPr>
                <w:i/>
                <w:color w:val="FF0000"/>
              </w:rPr>
              <w:t>(doplní uchádzač)</w:t>
            </w:r>
          </w:p>
        </w:tc>
      </w:tr>
      <w:tr w:rsidR="00343D97" w:rsidRPr="004A241C" w14:paraId="55ECA8E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2AA613" w14:textId="77777777" w:rsidR="00343D97" w:rsidRPr="00581128" w:rsidRDefault="00343D97" w:rsidP="004901DF">
            <w:pPr>
              <w:spacing w:after="0"/>
              <w:rPr>
                <w:color w:val="000000"/>
              </w:rPr>
            </w:pPr>
            <w:r w:rsidRPr="00581128">
              <w:rPr>
                <w:b/>
              </w:rPr>
              <w:lastRenderedPageBreak/>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A31DCB4" w14:textId="77777777" w:rsidR="00343D97" w:rsidRPr="00581128" w:rsidRDefault="00343D97" w:rsidP="004901DF">
            <w:pPr>
              <w:spacing w:after="0"/>
              <w:jc w:val="center"/>
              <w:rPr>
                <w:b/>
                <w:color w:val="000000"/>
                <w:highlight w:val="yellow"/>
              </w:rPr>
            </w:pPr>
            <w:r w:rsidRPr="00581128">
              <w:rPr>
                <w:i/>
                <w:color w:val="FF0000"/>
              </w:rPr>
              <w:t>(doplní uchádzač)</w:t>
            </w:r>
          </w:p>
        </w:tc>
      </w:tr>
      <w:tr w:rsidR="00343D97" w:rsidRPr="004A241C" w14:paraId="03FEB368"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1872A4" w14:textId="77777777" w:rsidR="00343D97" w:rsidRPr="00581128" w:rsidRDefault="00343D97" w:rsidP="004901DF">
            <w:pPr>
              <w:spacing w:after="0"/>
              <w:rPr>
                <w:color w:val="000000"/>
              </w:rPr>
            </w:pPr>
            <w:r w:rsidRPr="00581128">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0BF2FDC9" w14:textId="77777777" w:rsidR="00343D97" w:rsidRPr="00581128" w:rsidRDefault="00343D97" w:rsidP="004901DF">
            <w:pPr>
              <w:spacing w:after="0"/>
              <w:jc w:val="center"/>
              <w:rPr>
                <w:b/>
                <w:color w:val="000000"/>
                <w:highlight w:val="yellow"/>
              </w:rPr>
            </w:pPr>
            <w:r w:rsidRPr="00581128">
              <w:rPr>
                <w:i/>
                <w:color w:val="FF0000"/>
              </w:rPr>
              <w:t>(doplní uchádzač)</w:t>
            </w:r>
          </w:p>
        </w:tc>
      </w:tr>
    </w:tbl>
    <w:p w14:paraId="5D3556C6"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384476F8"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4EDA65"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061D4730" w14:textId="77777777" w:rsidR="00343D97" w:rsidRPr="004A241C" w:rsidRDefault="00343D97" w:rsidP="003061F8">
            <w:pPr>
              <w:jc w:val="center"/>
              <w:rPr>
                <w:b/>
              </w:rPr>
            </w:pPr>
            <w:r w:rsidRPr="004A241C">
              <w:rPr>
                <w:b/>
              </w:rPr>
              <w:t>Vlastný návrh plnenia</w:t>
            </w:r>
          </w:p>
          <w:p w14:paraId="2C409E88" w14:textId="77777777" w:rsidR="00343D97" w:rsidRPr="004A241C" w:rsidRDefault="00343D97" w:rsidP="003061F8">
            <w:pPr>
              <w:jc w:val="center"/>
              <w:rPr>
                <w:bCs/>
                <w:color w:val="000000"/>
              </w:rPr>
            </w:pPr>
            <w:r w:rsidRPr="004A241C">
              <w:rPr>
                <w:bCs/>
                <w:color w:val="000000"/>
              </w:rPr>
              <w:t>(doplní uchádzač)</w:t>
            </w:r>
          </w:p>
          <w:p w14:paraId="460E93AF"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5A531B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867E522" w14:textId="3A1E1219" w:rsidR="00343D97" w:rsidRPr="00875AFD" w:rsidRDefault="00343D97" w:rsidP="003061F8">
            <w:pPr>
              <w:rPr>
                <w:b/>
                <w:bCs/>
                <w:color w:val="000000" w:themeColor="text1"/>
              </w:rPr>
            </w:pPr>
            <w:r w:rsidRPr="00875AFD">
              <w:rPr>
                <w:b/>
                <w:bCs/>
                <w:color w:val="000000" w:themeColor="text1"/>
              </w:rPr>
              <w:t xml:space="preserve">Položka č. 43 – Interiérový </w:t>
            </w:r>
            <w:proofErr w:type="spellStart"/>
            <w:r w:rsidRPr="00875AFD">
              <w:rPr>
                <w:b/>
                <w:bCs/>
                <w:color w:val="000000" w:themeColor="text1"/>
              </w:rPr>
              <w:t>prepäťový</w:t>
            </w:r>
            <w:proofErr w:type="spellEnd"/>
            <w:r w:rsidRPr="00875AFD">
              <w:rPr>
                <w:b/>
                <w:bCs/>
                <w:color w:val="000000" w:themeColor="text1"/>
              </w:rPr>
              <w:t xml:space="preserve"> predlžovací </w:t>
            </w:r>
            <w:r w:rsidR="004901DF">
              <w:rPr>
                <w:b/>
                <w:bCs/>
                <w:color w:val="000000" w:themeColor="text1"/>
              </w:rPr>
              <w:t>kábel s vypínačom 5 zásuviek 5m</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34CE0658"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5ED63243"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5AA22007"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50957E" w14:textId="77777777" w:rsidR="00343D97" w:rsidRPr="00875AFD" w:rsidRDefault="00343D97" w:rsidP="003061F8">
            <w:pPr>
              <w:rPr>
                <w:b/>
                <w:bCs/>
                <w:color w:val="000000" w:themeColor="text1"/>
              </w:rPr>
            </w:pPr>
            <w:r w:rsidRPr="00875AFD">
              <w:rPr>
                <w:b/>
                <w:bCs/>
                <w:color w:val="000000" w:themeColor="text1"/>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83DBA3" w14:textId="77777777" w:rsidR="00343D97" w:rsidRPr="00875AFD" w:rsidRDefault="00343D97" w:rsidP="003061F8">
            <w:pPr>
              <w:rPr>
                <w:b/>
                <w:bCs/>
                <w:color w:val="000000" w:themeColor="text1"/>
              </w:rPr>
            </w:pPr>
            <w:r>
              <w:rPr>
                <w:b/>
                <w:bCs/>
                <w:color w:val="000000" w:themeColor="text1"/>
              </w:rPr>
              <w:t>840</w:t>
            </w:r>
            <w:r w:rsidRPr="00875AFD">
              <w:rPr>
                <w:b/>
                <w:bCs/>
                <w:color w:val="000000" w:themeColor="text1"/>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1C8DE664"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CC4C91" w14:textId="77777777" w:rsidR="00343D97" w:rsidRPr="004A241C" w:rsidRDefault="00343D97" w:rsidP="003061F8">
            <w:pPr>
              <w:jc w:val="center"/>
              <w:rPr>
                <w:b/>
                <w:bCs/>
                <w:color w:val="000000"/>
                <w:highlight w:val="yellow"/>
              </w:rPr>
            </w:pPr>
          </w:p>
        </w:tc>
      </w:tr>
      <w:tr w:rsidR="00343D97" w:rsidRPr="00C22C0B" w14:paraId="26FA4FCB"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B3A614"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EF71892"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vAlign w:val="center"/>
          </w:tcPr>
          <w:p w14:paraId="28766192"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89F148"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7775FF9F" w14:textId="77777777" w:rsidTr="00253EC7">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BD3E327"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ABE4927" w14:textId="77777777" w:rsidR="00343D97" w:rsidRPr="00307865" w:rsidRDefault="00343D97" w:rsidP="004901DF">
            <w:pPr>
              <w:spacing w:after="0"/>
              <w:rPr>
                <w:color w:val="000000"/>
              </w:rPr>
            </w:pPr>
            <w:r w:rsidRPr="009B2E31">
              <w:t xml:space="preserve">min. </w:t>
            </w:r>
            <w:r>
              <w:t>5</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31092BEB"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7E6AC8A" w14:textId="77777777" w:rsidR="00343D97" w:rsidRPr="00C22C0B" w:rsidRDefault="00343D97" w:rsidP="004901DF">
            <w:pPr>
              <w:spacing w:after="0"/>
              <w:jc w:val="center"/>
              <w:rPr>
                <w:color w:val="000000"/>
              </w:rPr>
            </w:pPr>
            <w:r w:rsidRPr="00C22C0B">
              <w:rPr>
                <w:color w:val="000000"/>
              </w:rPr>
              <w:t>N/A</w:t>
            </w:r>
          </w:p>
        </w:tc>
      </w:tr>
      <w:tr w:rsidR="00343D97" w:rsidRPr="00C22C0B" w14:paraId="259B55F4"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C80A2"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3F82B9" w14:textId="77777777" w:rsidR="00343D97" w:rsidRPr="00D971CA" w:rsidRDefault="00343D97" w:rsidP="004901DF">
            <w:pPr>
              <w:spacing w:after="0"/>
              <w:rPr>
                <w:color w:val="000000"/>
              </w:rPr>
            </w:pPr>
            <w:r w:rsidRPr="00477648">
              <w:rPr>
                <w:color w:val="000000"/>
              </w:rPr>
              <w:t>min. 5 m</w:t>
            </w:r>
          </w:p>
        </w:tc>
        <w:tc>
          <w:tcPr>
            <w:tcW w:w="2913" w:type="dxa"/>
            <w:tcBorders>
              <w:top w:val="single" w:sz="4" w:space="0" w:color="auto"/>
              <w:left w:val="single" w:sz="4" w:space="0" w:color="auto"/>
              <w:bottom w:val="single" w:sz="4" w:space="0" w:color="auto"/>
              <w:right w:val="single" w:sz="4" w:space="0" w:color="auto"/>
            </w:tcBorders>
            <w:vAlign w:val="center"/>
          </w:tcPr>
          <w:p w14:paraId="1186ABB5"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5F094" w14:textId="77777777" w:rsidR="00343D97" w:rsidRPr="00C22C0B" w:rsidRDefault="00343D97" w:rsidP="004901DF">
            <w:pPr>
              <w:spacing w:after="0"/>
              <w:jc w:val="center"/>
              <w:rPr>
                <w:color w:val="000000"/>
              </w:rPr>
            </w:pPr>
            <w:r w:rsidRPr="00C22C0B">
              <w:rPr>
                <w:color w:val="000000"/>
              </w:rPr>
              <w:t>N/A</w:t>
            </w:r>
          </w:p>
        </w:tc>
      </w:tr>
      <w:tr w:rsidR="00343D97" w:rsidRPr="00C22C0B" w14:paraId="396D742E" w14:textId="77777777" w:rsidTr="00253EC7">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D329A"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CB2A4A" w14:textId="77777777" w:rsidR="00343D97" w:rsidRDefault="00343D97" w:rsidP="004901DF">
            <w:pPr>
              <w:spacing w:after="0"/>
              <w:rPr>
                <w:color w:val="000000" w:themeColor="text1"/>
              </w:rPr>
            </w:pPr>
            <w:r>
              <w:rPr>
                <w:color w:val="000000" w:themeColor="text1"/>
              </w:rPr>
              <w:t>S vypínačom</w:t>
            </w:r>
          </w:p>
          <w:p w14:paraId="26224BC0" w14:textId="77777777" w:rsidR="00343D97" w:rsidRDefault="00343D97" w:rsidP="004901DF">
            <w:pPr>
              <w:spacing w:after="0"/>
              <w:rPr>
                <w:color w:val="000000" w:themeColor="text1"/>
              </w:rPr>
            </w:pPr>
            <w:r>
              <w:rPr>
                <w:color w:val="000000" w:themeColor="text1"/>
              </w:rPr>
              <w:t>Tepelná poistka</w:t>
            </w:r>
          </w:p>
          <w:p w14:paraId="0CC0C9C3" w14:textId="77777777" w:rsidR="00343D97" w:rsidRPr="00C22C0B" w:rsidRDefault="00343D97" w:rsidP="004901D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8FC7B"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vAlign w:val="center"/>
          </w:tcPr>
          <w:p w14:paraId="02CACED5"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72E04259"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0EE866"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1F659CF"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0F66C666" w14:textId="77777777" w:rsidTr="00253EC7">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5E3C9B"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47CBEA"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74D5EA3A"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751189B0" w14:textId="77777777" w:rsidTr="003061F8">
        <w:trPr>
          <w:trHeight w:val="1408"/>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D87B598" w14:textId="77777777" w:rsidR="00343D97" w:rsidRPr="004A241C" w:rsidRDefault="00343D97" w:rsidP="003061F8">
            <w:pPr>
              <w:rPr>
                <w:b/>
                <w:bCs/>
                <w:color w:val="000000"/>
              </w:rPr>
            </w:pPr>
            <w:r w:rsidRPr="004A241C">
              <w:rPr>
                <w:b/>
              </w:rPr>
              <w:t>Požadovaná minimálna technická špecifikácia, parametre a funkcionality</w:t>
            </w:r>
          </w:p>
        </w:tc>
        <w:tc>
          <w:tcPr>
            <w:tcW w:w="4317"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A4E723D" w14:textId="77777777" w:rsidR="00343D97" w:rsidRPr="004A241C" w:rsidRDefault="00343D97" w:rsidP="003061F8">
            <w:pPr>
              <w:jc w:val="center"/>
              <w:rPr>
                <w:b/>
              </w:rPr>
            </w:pPr>
            <w:r w:rsidRPr="004A241C">
              <w:rPr>
                <w:b/>
              </w:rPr>
              <w:t>Vlastný návrh plnenia</w:t>
            </w:r>
          </w:p>
          <w:p w14:paraId="5E818F2F" w14:textId="77777777" w:rsidR="00343D97" w:rsidRPr="004A241C" w:rsidRDefault="00343D97" w:rsidP="003061F8">
            <w:pPr>
              <w:jc w:val="center"/>
              <w:rPr>
                <w:bCs/>
                <w:color w:val="000000"/>
              </w:rPr>
            </w:pPr>
            <w:r w:rsidRPr="004A241C">
              <w:rPr>
                <w:bCs/>
                <w:color w:val="000000"/>
              </w:rPr>
              <w:t>(doplní uchádzač)</w:t>
            </w:r>
          </w:p>
          <w:p w14:paraId="2B5EF609" w14:textId="77777777" w:rsidR="00343D97" w:rsidRPr="004A241C" w:rsidRDefault="00343D97" w:rsidP="003061F8">
            <w:pPr>
              <w:jc w:val="center"/>
              <w:rPr>
                <w:b/>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65F84C77"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36A34C1" w14:textId="125CA1F9" w:rsidR="00343D97" w:rsidRPr="00875AFD" w:rsidRDefault="00343D97" w:rsidP="003061F8">
            <w:pPr>
              <w:rPr>
                <w:b/>
                <w:bCs/>
                <w:color w:val="000000"/>
              </w:rPr>
            </w:pPr>
            <w:r w:rsidRPr="00875AFD">
              <w:rPr>
                <w:b/>
                <w:bCs/>
                <w:color w:val="000000"/>
              </w:rPr>
              <w:t xml:space="preserve">Položka č. </w:t>
            </w:r>
            <w:r w:rsidR="004901DF">
              <w:rPr>
                <w:b/>
                <w:bCs/>
                <w:color w:val="000000"/>
              </w:rPr>
              <w:t xml:space="preserve">44 – </w:t>
            </w:r>
            <w:proofErr w:type="spellStart"/>
            <w:r w:rsidR="004901DF">
              <w:rPr>
                <w:b/>
                <w:bCs/>
                <w:color w:val="000000"/>
              </w:rPr>
              <w:t>Sklokeramická</w:t>
            </w:r>
            <w:proofErr w:type="spellEnd"/>
            <w:r w:rsidR="004901DF">
              <w:rPr>
                <w:b/>
                <w:bCs/>
                <w:color w:val="000000"/>
              </w:rPr>
              <w:t xml:space="preserve"> varná doska </w:t>
            </w: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7C76CCF1"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74A12AEA"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7A7733E5" w14:textId="77777777" w:rsidTr="003061F8">
        <w:trPr>
          <w:trHeight w:val="274"/>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19A5C02"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C865FC" w14:textId="77777777" w:rsidR="00343D97" w:rsidRPr="00875AFD" w:rsidRDefault="00343D97" w:rsidP="003061F8">
            <w:pPr>
              <w:rPr>
                <w:b/>
                <w:color w:val="000000"/>
              </w:rPr>
            </w:pPr>
            <w:r>
              <w:rPr>
                <w:b/>
                <w:color w:val="000000"/>
              </w:rPr>
              <w:t>31</w:t>
            </w:r>
            <w:r w:rsidRPr="00875AFD">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37FD434C"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A0B9C48" w14:textId="77777777" w:rsidR="00343D97" w:rsidRPr="004A241C" w:rsidRDefault="00343D97" w:rsidP="003061F8">
            <w:pPr>
              <w:jc w:val="center"/>
              <w:rPr>
                <w:b/>
                <w:bCs/>
                <w:color w:val="000000"/>
                <w:highlight w:val="yellow"/>
              </w:rPr>
            </w:pPr>
          </w:p>
        </w:tc>
      </w:tr>
      <w:tr w:rsidR="00343D97" w:rsidRPr="004A241C" w14:paraId="70629670"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A0ECBCE" w14:textId="77777777" w:rsidR="00343D97" w:rsidRPr="004A241C" w:rsidRDefault="00343D97" w:rsidP="004901DF">
            <w:pPr>
              <w:spacing w:after="0"/>
              <w:rPr>
                <w:b/>
                <w:bCs/>
                <w:color w:val="000000"/>
                <w:highlight w:val="yellow"/>
              </w:rPr>
            </w:pPr>
            <w:r w:rsidRPr="004A241C">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vAlign w:val="center"/>
            <w:hideMark/>
          </w:tcPr>
          <w:p w14:paraId="34AD822A" w14:textId="77777777" w:rsidR="00343D97" w:rsidRPr="004A241C" w:rsidRDefault="00343D97" w:rsidP="004901DF">
            <w:pPr>
              <w:spacing w:after="0"/>
              <w:rPr>
                <w:bCs/>
                <w:color w:val="000000"/>
                <w:highlight w:val="yellow"/>
              </w:rPr>
            </w:pPr>
            <w:r w:rsidRPr="004A241C">
              <w:rPr>
                <w:bCs/>
              </w:rPr>
              <w:t xml:space="preserve">min. </w:t>
            </w:r>
            <w:r>
              <w:rPr>
                <w:bCs/>
              </w:rPr>
              <w:t>230</w:t>
            </w:r>
            <w:r w:rsidRPr="004A241C">
              <w:rPr>
                <w:bCs/>
              </w:rPr>
              <w:t>V</w:t>
            </w:r>
          </w:p>
        </w:tc>
        <w:tc>
          <w:tcPr>
            <w:tcW w:w="2913" w:type="dxa"/>
            <w:tcBorders>
              <w:top w:val="single" w:sz="4" w:space="0" w:color="auto"/>
              <w:left w:val="nil"/>
              <w:bottom w:val="single" w:sz="4" w:space="0" w:color="auto"/>
              <w:right w:val="single" w:sz="4" w:space="0" w:color="auto"/>
            </w:tcBorders>
            <w:vAlign w:val="center"/>
          </w:tcPr>
          <w:p w14:paraId="7F676769" w14:textId="77777777" w:rsidR="00343D97" w:rsidRPr="004A241C" w:rsidRDefault="00343D97" w:rsidP="004901DF">
            <w:pPr>
              <w:spacing w:after="0"/>
              <w:jc w:val="center"/>
              <w:rPr>
                <w:color w:val="000000"/>
                <w:highlight w:val="yellow"/>
              </w:rPr>
            </w:pPr>
            <w:r w:rsidRPr="004A241C">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CF72566" w14:textId="77777777" w:rsidR="00343D97" w:rsidRPr="004A241C" w:rsidRDefault="00343D97" w:rsidP="004901DF">
            <w:pPr>
              <w:spacing w:after="0"/>
              <w:jc w:val="center"/>
              <w:rPr>
                <w:color w:val="000000"/>
                <w:highlight w:val="yellow"/>
              </w:rPr>
            </w:pPr>
            <w:r w:rsidRPr="004A241C">
              <w:rPr>
                <w:color w:val="000000"/>
              </w:rPr>
              <w:t>N/A</w:t>
            </w:r>
          </w:p>
        </w:tc>
      </w:tr>
      <w:tr w:rsidR="00343D97" w:rsidRPr="004A241C" w14:paraId="2AC68492"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1324578" w14:textId="77777777" w:rsidR="00343D97" w:rsidRDefault="00343D97" w:rsidP="004901DF">
            <w:pPr>
              <w:spacing w:after="0"/>
              <w:rPr>
                <w:b/>
                <w:color w:val="000000" w:themeColor="text1"/>
              </w:rPr>
            </w:pPr>
            <w:r>
              <w:rPr>
                <w:b/>
                <w:color w:val="000000" w:themeColor="text1"/>
              </w:rPr>
              <w:t>Rozmer</w:t>
            </w:r>
          </w:p>
          <w:p w14:paraId="509FCCF5" w14:textId="77777777" w:rsidR="00343D97" w:rsidRPr="004A241C" w:rsidRDefault="00343D97" w:rsidP="004901DF">
            <w:pPr>
              <w:spacing w:after="0"/>
              <w:rPr>
                <w:b/>
              </w:rPr>
            </w:pPr>
            <w:r>
              <w:rPr>
                <w:b/>
                <w:color w:val="000000" w:themeColor="text1"/>
              </w:rPr>
              <w:t xml:space="preserve">(Výška x Šírka x Hĺbka) </w:t>
            </w:r>
            <w:r w:rsidRPr="004A241C">
              <w:rPr>
                <w:b/>
                <w:color w:val="000000" w:themeColor="text1"/>
              </w:rPr>
              <w:t xml:space="preserve"> </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1D86ADF8" w14:textId="77777777" w:rsidR="00343D97" w:rsidRDefault="00343D97" w:rsidP="004901DF">
            <w:pPr>
              <w:spacing w:after="0"/>
              <w:rPr>
                <w:color w:val="000000" w:themeColor="text1"/>
              </w:rPr>
            </w:pPr>
            <w:r>
              <w:rPr>
                <w:color w:val="000000" w:themeColor="text1"/>
              </w:rPr>
              <w:t>Výška min. 4,5 cm max. 6</w:t>
            </w:r>
          </w:p>
          <w:p w14:paraId="52CCCA33" w14:textId="77777777" w:rsidR="00343D97" w:rsidRDefault="00343D97" w:rsidP="004901DF">
            <w:pPr>
              <w:spacing w:after="0"/>
              <w:rPr>
                <w:color w:val="000000" w:themeColor="text1"/>
              </w:rPr>
            </w:pPr>
            <w:r w:rsidRPr="00EA1926">
              <w:rPr>
                <w:color w:val="000000" w:themeColor="text1"/>
              </w:rPr>
              <w:t xml:space="preserve">Šírka </w:t>
            </w:r>
            <w:r>
              <w:rPr>
                <w:color w:val="000000" w:themeColor="text1"/>
              </w:rPr>
              <w:t>min. 57 cm max. 60 cm</w:t>
            </w:r>
          </w:p>
          <w:p w14:paraId="1575EED5" w14:textId="77777777" w:rsidR="00343D97" w:rsidRPr="004A241C" w:rsidRDefault="00343D97" w:rsidP="004901DF">
            <w:pPr>
              <w:spacing w:after="0"/>
            </w:pPr>
            <w:r w:rsidRPr="00EA1926">
              <w:rPr>
                <w:color w:val="000000" w:themeColor="text1"/>
              </w:rPr>
              <w:lastRenderedPageBreak/>
              <w:t>Hĺbka m</w:t>
            </w:r>
            <w:r>
              <w:rPr>
                <w:color w:val="000000" w:themeColor="text1"/>
              </w:rPr>
              <w:t xml:space="preserve">in. 50 </w:t>
            </w:r>
            <w:r w:rsidRPr="00EA1926">
              <w:rPr>
                <w:color w:val="000000" w:themeColor="text1"/>
              </w:rPr>
              <w:t>cm</w:t>
            </w:r>
            <w:r>
              <w:rPr>
                <w:color w:val="000000" w:themeColor="text1"/>
              </w:rPr>
              <w:t xml:space="preserve"> max. 53 cm</w:t>
            </w:r>
          </w:p>
        </w:tc>
        <w:tc>
          <w:tcPr>
            <w:tcW w:w="2913" w:type="dxa"/>
            <w:tcBorders>
              <w:top w:val="single" w:sz="4" w:space="0" w:color="auto"/>
              <w:left w:val="nil"/>
              <w:bottom w:val="single" w:sz="4" w:space="0" w:color="auto"/>
              <w:right w:val="single" w:sz="4" w:space="0" w:color="auto"/>
            </w:tcBorders>
            <w:vAlign w:val="center"/>
          </w:tcPr>
          <w:p w14:paraId="68580EDC" w14:textId="77777777" w:rsidR="00343D97" w:rsidRPr="004A241C" w:rsidRDefault="00343D97" w:rsidP="004901DF">
            <w:pPr>
              <w:spacing w:after="0"/>
              <w:jc w:val="center"/>
              <w:rPr>
                <w:color w:val="000000"/>
              </w:rPr>
            </w:pPr>
            <w:r w:rsidRPr="004A241C">
              <w:rPr>
                <w:i/>
                <w:color w:val="FF0000"/>
              </w:rPr>
              <w:lastRenderedPageBreak/>
              <w:t xml:space="preserve"> (doplní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53EF194" w14:textId="77777777" w:rsidR="00343D97" w:rsidRPr="004A241C" w:rsidRDefault="00343D97" w:rsidP="004901DF">
            <w:pPr>
              <w:spacing w:after="0"/>
              <w:jc w:val="center"/>
              <w:rPr>
                <w:color w:val="000000"/>
              </w:rPr>
            </w:pPr>
            <w:r w:rsidRPr="004A241C">
              <w:rPr>
                <w:color w:val="000000"/>
              </w:rPr>
              <w:t>N/A</w:t>
            </w:r>
          </w:p>
        </w:tc>
      </w:tr>
      <w:tr w:rsidR="00343D97" w:rsidRPr="004A241C" w14:paraId="2B40F819"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CD8ABA9" w14:textId="77777777" w:rsidR="00343D97" w:rsidRPr="004A241C" w:rsidRDefault="00343D97" w:rsidP="004901DF">
            <w:pPr>
              <w:spacing w:after="0"/>
              <w:rPr>
                <w:b/>
                <w:color w:val="000000" w:themeColor="text1"/>
                <w:highlight w:val="yellow"/>
              </w:rPr>
            </w:pPr>
            <w:r>
              <w:rPr>
                <w:b/>
                <w:color w:val="000000" w:themeColor="text1"/>
              </w:rPr>
              <w:t>Prevedenie</w:t>
            </w:r>
          </w:p>
        </w:tc>
        <w:tc>
          <w:tcPr>
            <w:tcW w:w="2646" w:type="dxa"/>
            <w:tcBorders>
              <w:top w:val="nil"/>
              <w:left w:val="nil"/>
              <w:bottom w:val="single" w:sz="4" w:space="0" w:color="auto"/>
              <w:right w:val="single" w:sz="4" w:space="0" w:color="auto"/>
            </w:tcBorders>
            <w:shd w:val="clear" w:color="auto" w:fill="D9D9D9" w:themeFill="background1" w:themeFillShade="D9"/>
            <w:vAlign w:val="center"/>
          </w:tcPr>
          <w:p w14:paraId="3F3E24F9" w14:textId="77777777" w:rsidR="00343D97" w:rsidRDefault="00343D97" w:rsidP="004901DF">
            <w:pPr>
              <w:spacing w:after="0"/>
              <w:rPr>
                <w:color w:val="000000" w:themeColor="text1"/>
              </w:rPr>
            </w:pPr>
            <w:r w:rsidRPr="00181501">
              <w:rPr>
                <w:color w:val="000000" w:themeColor="text1"/>
              </w:rPr>
              <w:t xml:space="preserve">Vstavaná, </w:t>
            </w:r>
          </w:p>
          <w:p w14:paraId="4E1D2F3C" w14:textId="77777777" w:rsidR="00343D97" w:rsidRDefault="00343D97" w:rsidP="004901DF">
            <w:pPr>
              <w:spacing w:after="0"/>
              <w:rPr>
                <w:color w:val="000000" w:themeColor="text1"/>
              </w:rPr>
            </w:pPr>
            <w:r>
              <w:rPr>
                <w:color w:val="000000" w:themeColor="text1"/>
              </w:rPr>
              <w:t>S</w:t>
            </w:r>
            <w:r w:rsidRPr="00181501">
              <w:rPr>
                <w:color w:val="000000" w:themeColor="text1"/>
              </w:rPr>
              <w:t xml:space="preserve">klenený povrch, </w:t>
            </w:r>
          </w:p>
          <w:p w14:paraId="50A9F546" w14:textId="77777777" w:rsidR="00343D97" w:rsidRDefault="00343D97" w:rsidP="004901DF">
            <w:pPr>
              <w:spacing w:after="0"/>
              <w:rPr>
                <w:color w:val="000000" w:themeColor="text1"/>
              </w:rPr>
            </w:pPr>
            <w:r>
              <w:rPr>
                <w:color w:val="000000" w:themeColor="text1"/>
              </w:rPr>
              <w:t>4 varné</w:t>
            </w:r>
            <w:r w:rsidRPr="00181501">
              <w:rPr>
                <w:color w:val="000000" w:themeColor="text1"/>
              </w:rPr>
              <w:t xml:space="preserve"> zóny, </w:t>
            </w:r>
          </w:p>
          <w:p w14:paraId="23336E86" w14:textId="77777777" w:rsidR="00343D97" w:rsidRDefault="00343D97" w:rsidP="004901DF">
            <w:pPr>
              <w:spacing w:after="0"/>
              <w:rPr>
                <w:color w:val="000000" w:themeColor="text1"/>
              </w:rPr>
            </w:pPr>
            <w:r>
              <w:rPr>
                <w:color w:val="000000" w:themeColor="text1"/>
              </w:rPr>
              <w:t>B</w:t>
            </w:r>
            <w:r w:rsidRPr="00181501">
              <w:rPr>
                <w:color w:val="000000" w:themeColor="text1"/>
              </w:rPr>
              <w:t>ez rámika,</w:t>
            </w:r>
          </w:p>
          <w:p w14:paraId="0723DA55" w14:textId="77777777" w:rsidR="00343D97" w:rsidRDefault="00343D97" w:rsidP="004901DF">
            <w:pPr>
              <w:spacing w:after="0"/>
              <w:rPr>
                <w:color w:val="000000" w:themeColor="text1"/>
              </w:rPr>
            </w:pPr>
            <w:r>
              <w:rPr>
                <w:color w:val="000000" w:themeColor="text1"/>
              </w:rPr>
              <w:t>Čierna,</w:t>
            </w:r>
          </w:p>
          <w:p w14:paraId="057BA595" w14:textId="77777777" w:rsidR="00343D97" w:rsidRPr="004A241C" w:rsidRDefault="00343D97" w:rsidP="004901DF">
            <w:pPr>
              <w:spacing w:after="0"/>
              <w:rPr>
                <w:color w:val="000000" w:themeColor="text1"/>
              </w:rPr>
            </w:pPr>
            <w:r>
              <w:rPr>
                <w:color w:val="000000" w:themeColor="text1"/>
              </w:rPr>
              <w:t>D</w:t>
            </w:r>
            <w:r w:rsidRPr="00E61AA5">
              <w:rPr>
                <w:color w:val="000000" w:themeColor="text1"/>
              </w:rPr>
              <w:t xml:space="preserve">otykové ovládanie, </w:t>
            </w:r>
            <w:r>
              <w:rPr>
                <w:color w:val="000000" w:themeColor="text1"/>
              </w:rPr>
              <w:t>U</w:t>
            </w:r>
            <w:r w:rsidRPr="00E61AA5">
              <w:rPr>
                <w:color w:val="000000" w:themeColor="text1"/>
              </w:rPr>
              <w:t>kazovateľ zvyškového tepla</w:t>
            </w:r>
          </w:p>
        </w:tc>
        <w:tc>
          <w:tcPr>
            <w:tcW w:w="291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38BE92B" w14:textId="77777777" w:rsidR="00343D97" w:rsidRPr="004A241C" w:rsidRDefault="00343D97" w:rsidP="004901DF">
            <w:pPr>
              <w:spacing w:after="0"/>
              <w:jc w:val="center"/>
              <w:rPr>
                <w:color w:val="000000"/>
                <w:highlight w:val="yellow"/>
              </w:rPr>
            </w:pPr>
            <w:r w:rsidRPr="004A241C">
              <w:rPr>
                <w:color w:val="000000"/>
              </w:rPr>
              <w:t>N/A</w:t>
            </w:r>
          </w:p>
        </w:tc>
        <w:tc>
          <w:tcPr>
            <w:tcW w:w="1404" w:type="dxa"/>
            <w:tcBorders>
              <w:top w:val="single" w:sz="4" w:space="0" w:color="auto"/>
              <w:left w:val="nil"/>
              <w:bottom w:val="single" w:sz="4" w:space="0" w:color="auto"/>
              <w:right w:val="single" w:sz="4" w:space="0" w:color="auto"/>
            </w:tcBorders>
            <w:vAlign w:val="center"/>
          </w:tcPr>
          <w:p w14:paraId="597CFE9F" w14:textId="77777777" w:rsidR="00343D97" w:rsidRPr="004A241C" w:rsidRDefault="00343D97" w:rsidP="004901DF">
            <w:pPr>
              <w:spacing w:after="0"/>
              <w:jc w:val="center"/>
              <w:rPr>
                <w:color w:val="000000"/>
              </w:rPr>
            </w:pPr>
            <w:r w:rsidRPr="004A241C">
              <w:rPr>
                <w:i/>
                <w:color w:val="FF0000"/>
              </w:rPr>
              <w:t>(doplní uchádzač)</w:t>
            </w:r>
          </w:p>
        </w:tc>
      </w:tr>
      <w:tr w:rsidR="00343D97" w:rsidRPr="004A241C" w14:paraId="329319DA"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7AA4DB"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5A13543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4E434BC1"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537F6F"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vAlign w:val="center"/>
          </w:tcPr>
          <w:p w14:paraId="2E4CAADA"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06BE0DCC" w14:textId="77777777" w:rsidR="00343D97" w:rsidRDefault="00343D97" w:rsidP="00343D97">
      <w:pPr>
        <w:jc w:val="both"/>
        <w:rPr>
          <w:b/>
        </w:rPr>
      </w:pPr>
    </w:p>
    <w:tbl>
      <w:tblPr>
        <w:tblpPr w:leftFromText="141" w:rightFromText="141" w:vertAnchor="text" w:horzAnchor="margin" w:tblpX="138" w:tblpY="200"/>
        <w:tblW w:w="9071" w:type="dxa"/>
        <w:tblCellMar>
          <w:left w:w="70" w:type="dxa"/>
          <w:right w:w="70" w:type="dxa"/>
        </w:tblCellMar>
        <w:tblLook w:val="04A0" w:firstRow="1" w:lastRow="0" w:firstColumn="1" w:lastColumn="0" w:noHBand="0" w:noVBand="1"/>
      </w:tblPr>
      <w:tblGrid>
        <w:gridCol w:w="2108"/>
        <w:gridCol w:w="2646"/>
        <w:gridCol w:w="2913"/>
        <w:gridCol w:w="1404"/>
      </w:tblGrid>
      <w:tr w:rsidR="00343D97" w:rsidRPr="004A241C" w14:paraId="57E491EE"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24070D" w14:textId="77777777" w:rsidR="00343D97" w:rsidRDefault="00343D97" w:rsidP="003061F8">
            <w:pPr>
              <w:rPr>
                <w:b/>
                <w:bCs/>
                <w:color w:val="000000" w:themeColor="text1"/>
              </w:rPr>
            </w:pPr>
            <w:r w:rsidRPr="004A241C">
              <w:rPr>
                <w:b/>
              </w:rPr>
              <w:t>Požadovaná minimálna technická špecifikácia, parametre a funkcionality</w:t>
            </w:r>
          </w:p>
        </w:tc>
        <w:tc>
          <w:tcPr>
            <w:tcW w:w="4317" w:type="dxa"/>
            <w:gridSpan w:val="2"/>
            <w:tcBorders>
              <w:top w:val="single" w:sz="4" w:space="0" w:color="auto"/>
              <w:left w:val="single" w:sz="4" w:space="0" w:color="auto"/>
              <w:right w:val="single" w:sz="4" w:space="0" w:color="auto"/>
            </w:tcBorders>
            <w:shd w:val="clear" w:color="auto" w:fill="BFBFBF"/>
            <w:vAlign w:val="center"/>
          </w:tcPr>
          <w:p w14:paraId="352F638D" w14:textId="77777777" w:rsidR="00343D97" w:rsidRPr="004A241C" w:rsidRDefault="00343D97" w:rsidP="003061F8">
            <w:pPr>
              <w:jc w:val="center"/>
              <w:rPr>
                <w:b/>
              </w:rPr>
            </w:pPr>
            <w:r w:rsidRPr="004A241C">
              <w:rPr>
                <w:b/>
              </w:rPr>
              <w:t>Vlastný návrh plnenia</w:t>
            </w:r>
          </w:p>
          <w:p w14:paraId="760AEC4A" w14:textId="77777777" w:rsidR="00343D97" w:rsidRPr="004A241C" w:rsidRDefault="00343D97" w:rsidP="003061F8">
            <w:pPr>
              <w:jc w:val="center"/>
              <w:rPr>
                <w:bCs/>
                <w:color w:val="000000"/>
              </w:rPr>
            </w:pPr>
            <w:r w:rsidRPr="004A241C">
              <w:rPr>
                <w:bCs/>
                <w:color w:val="000000"/>
              </w:rPr>
              <w:t>(doplní uchádzač)</w:t>
            </w:r>
          </w:p>
          <w:p w14:paraId="1C17CB72" w14:textId="77777777" w:rsidR="00343D97" w:rsidRPr="004A241C" w:rsidRDefault="00343D97" w:rsidP="003061F8">
            <w:pPr>
              <w:jc w:val="center"/>
              <w:rPr>
                <w:b/>
                <w:bCs/>
                <w:color w:val="000000"/>
              </w:rPr>
            </w:pPr>
            <w:r w:rsidRPr="004A241C">
              <w:rPr>
                <w:b/>
              </w:rPr>
              <w:t>Požaduje sa uviesť skutočnú špecifikáciu ponúkaného predmetu zákazky - výrobcu, typové označenie a technické parametre,  uviesť áno/nie, v prípade číselnej hodnoty uviesť jej skutočnú hodnotu</w:t>
            </w:r>
          </w:p>
        </w:tc>
      </w:tr>
      <w:tr w:rsidR="00343D97" w:rsidRPr="004A241C" w14:paraId="247EA271" w14:textId="77777777" w:rsidTr="003061F8">
        <w:trPr>
          <w:trHeight w:val="482"/>
        </w:trPr>
        <w:tc>
          <w:tcPr>
            <w:tcW w:w="4754"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6BF362B" w14:textId="77777777" w:rsidR="00343D97" w:rsidRPr="00875AFD" w:rsidRDefault="00343D97" w:rsidP="003061F8">
            <w:pPr>
              <w:rPr>
                <w:b/>
                <w:bCs/>
                <w:color w:val="000000" w:themeColor="text1"/>
              </w:rPr>
            </w:pPr>
            <w:r w:rsidRPr="00875AFD">
              <w:rPr>
                <w:b/>
                <w:bCs/>
                <w:color w:val="000000" w:themeColor="text1"/>
              </w:rPr>
              <w:t xml:space="preserve">Položka č. 45 – Interiérový </w:t>
            </w:r>
            <w:proofErr w:type="spellStart"/>
            <w:r w:rsidRPr="00875AFD">
              <w:rPr>
                <w:b/>
                <w:bCs/>
                <w:color w:val="000000" w:themeColor="text1"/>
              </w:rPr>
              <w:t>prepäťový</w:t>
            </w:r>
            <w:proofErr w:type="spellEnd"/>
            <w:r w:rsidRPr="00875AFD">
              <w:rPr>
                <w:b/>
                <w:bCs/>
                <w:color w:val="000000" w:themeColor="text1"/>
              </w:rPr>
              <w:t xml:space="preserve"> predlžovací kábel s vypínačom 3 zásuvky 3m</w:t>
            </w:r>
          </w:p>
          <w:p w14:paraId="208E003E" w14:textId="77777777" w:rsidR="00343D97" w:rsidRPr="00875AFD" w:rsidRDefault="00343D97" w:rsidP="003061F8">
            <w:pPr>
              <w:rPr>
                <w:b/>
                <w:bCs/>
                <w:color w:val="000000"/>
              </w:rPr>
            </w:pPr>
          </w:p>
        </w:tc>
        <w:tc>
          <w:tcPr>
            <w:tcW w:w="2913" w:type="dxa"/>
            <w:vMerge w:val="restart"/>
            <w:tcBorders>
              <w:top w:val="single" w:sz="4" w:space="0" w:color="auto"/>
              <w:left w:val="single" w:sz="4" w:space="0" w:color="auto"/>
              <w:right w:val="single" w:sz="4" w:space="0" w:color="auto"/>
            </w:tcBorders>
            <w:shd w:val="clear" w:color="auto" w:fill="BFBFBF"/>
            <w:vAlign w:val="center"/>
          </w:tcPr>
          <w:p w14:paraId="02ABFE4E" w14:textId="77777777" w:rsidR="00343D97" w:rsidRPr="004A241C" w:rsidRDefault="00343D97" w:rsidP="003061F8">
            <w:pPr>
              <w:jc w:val="center"/>
              <w:rPr>
                <w:b/>
                <w:bCs/>
                <w:color w:val="000000"/>
              </w:rPr>
            </w:pPr>
            <w:r w:rsidRPr="004A241C">
              <w:rPr>
                <w:b/>
                <w:bCs/>
                <w:color w:val="000000"/>
              </w:rPr>
              <w:t>Uchádzač uvedie presnú hodnotu, resp. údaj (číslom a/alebo slovom)</w:t>
            </w:r>
          </w:p>
        </w:tc>
        <w:tc>
          <w:tcPr>
            <w:tcW w:w="1404" w:type="dxa"/>
            <w:vMerge w:val="restart"/>
            <w:tcBorders>
              <w:top w:val="single" w:sz="4" w:space="0" w:color="auto"/>
              <w:left w:val="single" w:sz="4" w:space="0" w:color="auto"/>
              <w:right w:val="single" w:sz="4" w:space="0" w:color="auto"/>
            </w:tcBorders>
            <w:shd w:val="clear" w:color="auto" w:fill="BFBFBF"/>
            <w:vAlign w:val="center"/>
          </w:tcPr>
          <w:p w14:paraId="1B479728" w14:textId="77777777" w:rsidR="00343D97" w:rsidRPr="004A241C" w:rsidRDefault="00343D97" w:rsidP="003061F8">
            <w:pPr>
              <w:jc w:val="center"/>
              <w:rPr>
                <w:b/>
                <w:bCs/>
                <w:color w:val="000000"/>
              </w:rPr>
            </w:pPr>
            <w:r w:rsidRPr="004A241C">
              <w:rPr>
                <w:b/>
                <w:bCs/>
                <w:color w:val="000000"/>
              </w:rPr>
              <w:t>Uchádzač uvedie „áno/nie“</w:t>
            </w:r>
          </w:p>
        </w:tc>
      </w:tr>
      <w:tr w:rsidR="00343D97" w:rsidRPr="004A241C" w14:paraId="448EFD61" w14:textId="77777777" w:rsidTr="003061F8">
        <w:trPr>
          <w:trHeight w:val="215"/>
        </w:trPr>
        <w:tc>
          <w:tcPr>
            <w:tcW w:w="210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A896A" w14:textId="77777777" w:rsidR="00343D97" w:rsidRPr="00875AFD" w:rsidRDefault="00343D97" w:rsidP="003061F8">
            <w:pPr>
              <w:rPr>
                <w:b/>
                <w:bCs/>
                <w:color w:val="000000"/>
              </w:rPr>
            </w:pPr>
            <w:r w:rsidRPr="00875AFD">
              <w:rPr>
                <w:b/>
                <w:bCs/>
                <w:color w:val="000000"/>
              </w:rPr>
              <w:t>Množstvo</w:t>
            </w:r>
          </w:p>
        </w:tc>
        <w:tc>
          <w:tcPr>
            <w:tcW w:w="264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FE68278" w14:textId="77777777" w:rsidR="00343D97" w:rsidRPr="00875AFD" w:rsidRDefault="00343D97" w:rsidP="003061F8">
            <w:pPr>
              <w:rPr>
                <w:b/>
                <w:color w:val="000000"/>
              </w:rPr>
            </w:pPr>
            <w:r>
              <w:rPr>
                <w:b/>
                <w:color w:val="000000"/>
              </w:rPr>
              <w:t>490</w:t>
            </w:r>
            <w:r w:rsidRPr="00875AFD">
              <w:rPr>
                <w:b/>
                <w:color w:val="000000"/>
              </w:rPr>
              <w:t xml:space="preserve"> ks</w:t>
            </w:r>
          </w:p>
        </w:tc>
        <w:tc>
          <w:tcPr>
            <w:tcW w:w="2913" w:type="dxa"/>
            <w:vMerge/>
            <w:tcBorders>
              <w:left w:val="single" w:sz="4" w:space="0" w:color="auto"/>
              <w:bottom w:val="single" w:sz="4" w:space="0" w:color="auto"/>
              <w:right w:val="single" w:sz="4" w:space="0" w:color="auto"/>
            </w:tcBorders>
            <w:shd w:val="clear" w:color="auto" w:fill="BFBFBF"/>
            <w:vAlign w:val="center"/>
          </w:tcPr>
          <w:p w14:paraId="29282311" w14:textId="77777777" w:rsidR="00343D97" w:rsidRPr="004A241C" w:rsidRDefault="00343D97" w:rsidP="003061F8">
            <w:pPr>
              <w:jc w:val="center"/>
              <w:rPr>
                <w:b/>
                <w:bCs/>
                <w:color w:val="000000"/>
                <w:highlight w:val="yellow"/>
              </w:rPr>
            </w:pPr>
          </w:p>
        </w:tc>
        <w:tc>
          <w:tcPr>
            <w:tcW w:w="1404" w:type="dxa"/>
            <w:vMerge/>
            <w:tcBorders>
              <w:left w:val="single" w:sz="4" w:space="0" w:color="auto"/>
              <w:bottom w:val="single" w:sz="4" w:space="0" w:color="auto"/>
              <w:right w:val="single" w:sz="4" w:space="0" w:color="auto"/>
            </w:tcBorders>
            <w:shd w:val="clear" w:color="auto" w:fill="BFBFBF"/>
            <w:vAlign w:val="center"/>
          </w:tcPr>
          <w:p w14:paraId="03D6051E" w14:textId="77777777" w:rsidR="00343D97" w:rsidRPr="004A241C" w:rsidRDefault="00343D97" w:rsidP="003061F8">
            <w:pPr>
              <w:jc w:val="center"/>
              <w:rPr>
                <w:b/>
                <w:bCs/>
                <w:color w:val="000000"/>
                <w:highlight w:val="yellow"/>
              </w:rPr>
            </w:pPr>
          </w:p>
        </w:tc>
      </w:tr>
      <w:tr w:rsidR="00343D97" w:rsidRPr="00C22C0B" w14:paraId="6787AC5D"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hideMark/>
          </w:tcPr>
          <w:p w14:paraId="3C9B55E5" w14:textId="77777777" w:rsidR="00343D97" w:rsidRPr="00C22C0B" w:rsidRDefault="00343D97" w:rsidP="004901DF">
            <w:pPr>
              <w:spacing w:after="0"/>
              <w:rPr>
                <w:b/>
                <w:bCs/>
                <w:color w:val="000000"/>
                <w:highlight w:val="yellow"/>
              </w:rPr>
            </w:pPr>
            <w:r>
              <w:rPr>
                <w:b/>
              </w:rPr>
              <w:t>Napätie</w:t>
            </w:r>
          </w:p>
        </w:tc>
        <w:tc>
          <w:tcPr>
            <w:tcW w:w="2646" w:type="dxa"/>
            <w:tcBorders>
              <w:top w:val="nil"/>
              <w:left w:val="nil"/>
              <w:bottom w:val="single" w:sz="4" w:space="0" w:color="auto"/>
              <w:right w:val="single" w:sz="4" w:space="0" w:color="auto"/>
            </w:tcBorders>
            <w:shd w:val="clear" w:color="auto" w:fill="D9D9D9" w:themeFill="background1" w:themeFillShade="D9"/>
            <w:hideMark/>
          </w:tcPr>
          <w:p w14:paraId="2E3AFBFF" w14:textId="77777777" w:rsidR="00343D97" w:rsidRPr="00C22C0B" w:rsidRDefault="00343D97" w:rsidP="004901DF">
            <w:pPr>
              <w:spacing w:after="0"/>
              <w:rPr>
                <w:bCs/>
                <w:color w:val="000000"/>
                <w:highlight w:val="yellow"/>
              </w:rPr>
            </w:pPr>
            <w:r>
              <w:rPr>
                <w:color w:val="000000"/>
              </w:rPr>
              <w:t>m</w:t>
            </w:r>
            <w:r w:rsidRPr="00307865">
              <w:rPr>
                <w:color w:val="000000"/>
              </w:rPr>
              <w:t>in</w:t>
            </w:r>
            <w:r>
              <w:rPr>
                <w:color w:val="000000"/>
              </w:rPr>
              <w:t>.</w:t>
            </w:r>
            <w:r w:rsidRPr="00307865">
              <w:rPr>
                <w:color w:val="000000"/>
              </w:rPr>
              <w:t xml:space="preserve"> </w:t>
            </w:r>
            <w:r w:rsidRPr="00C8269A">
              <w:rPr>
                <w:color w:val="000000"/>
              </w:rPr>
              <w:t>230 V</w:t>
            </w:r>
          </w:p>
        </w:tc>
        <w:tc>
          <w:tcPr>
            <w:tcW w:w="2913" w:type="dxa"/>
            <w:tcBorders>
              <w:top w:val="single" w:sz="4" w:space="0" w:color="auto"/>
              <w:left w:val="nil"/>
              <w:bottom w:val="single" w:sz="4" w:space="0" w:color="auto"/>
              <w:right w:val="single" w:sz="4" w:space="0" w:color="auto"/>
            </w:tcBorders>
          </w:tcPr>
          <w:p w14:paraId="27E23C41" w14:textId="77777777" w:rsidR="00343D97" w:rsidRPr="00C22C0B" w:rsidRDefault="00343D97" w:rsidP="004901DF">
            <w:pPr>
              <w:spacing w:after="0"/>
              <w:jc w:val="center"/>
              <w:rPr>
                <w:color w:val="000000"/>
                <w:highlight w:val="yellow"/>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2D2E628E" w14:textId="77777777" w:rsidR="00343D97" w:rsidRPr="00C22C0B" w:rsidRDefault="00343D97" w:rsidP="004901DF">
            <w:pPr>
              <w:spacing w:after="0"/>
              <w:jc w:val="center"/>
              <w:rPr>
                <w:color w:val="000000"/>
                <w:highlight w:val="yellow"/>
              </w:rPr>
            </w:pPr>
            <w:r w:rsidRPr="00C22C0B">
              <w:rPr>
                <w:color w:val="000000"/>
              </w:rPr>
              <w:t>N/A</w:t>
            </w:r>
          </w:p>
        </w:tc>
      </w:tr>
      <w:tr w:rsidR="00343D97" w:rsidRPr="00C22C0B" w14:paraId="1C73FCB9" w14:textId="77777777" w:rsidTr="007F592F">
        <w:trPr>
          <w:trHeight w:val="294"/>
        </w:trPr>
        <w:tc>
          <w:tcPr>
            <w:tcW w:w="2108" w:type="dxa"/>
            <w:tcBorders>
              <w:top w:val="nil"/>
              <w:left w:val="single" w:sz="4" w:space="0" w:color="auto"/>
              <w:bottom w:val="single" w:sz="4" w:space="0" w:color="auto"/>
              <w:right w:val="single" w:sz="4" w:space="0" w:color="auto"/>
            </w:tcBorders>
            <w:shd w:val="clear" w:color="auto" w:fill="D9D9D9" w:themeFill="background1" w:themeFillShade="D9"/>
          </w:tcPr>
          <w:p w14:paraId="5AEC5043" w14:textId="77777777" w:rsidR="00343D97" w:rsidRDefault="00343D97" w:rsidP="004901DF">
            <w:pPr>
              <w:spacing w:after="0"/>
              <w:rPr>
                <w:b/>
              </w:rPr>
            </w:pPr>
            <w:r>
              <w:rPr>
                <w:b/>
              </w:rPr>
              <w:t>Počet zásuviek</w:t>
            </w:r>
          </w:p>
        </w:tc>
        <w:tc>
          <w:tcPr>
            <w:tcW w:w="2646" w:type="dxa"/>
            <w:tcBorders>
              <w:top w:val="nil"/>
              <w:left w:val="nil"/>
              <w:bottom w:val="single" w:sz="4" w:space="0" w:color="auto"/>
              <w:right w:val="single" w:sz="4" w:space="0" w:color="auto"/>
            </w:tcBorders>
            <w:shd w:val="clear" w:color="auto" w:fill="D9D9D9" w:themeFill="background1" w:themeFillShade="D9"/>
          </w:tcPr>
          <w:p w14:paraId="36D00A6F" w14:textId="77777777" w:rsidR="00343D97" w:rsidRPr="00307865" w:rsidRDefault="00343D97" w:rsidP="004901DF">
            <w:pPr>
              <w:spacing w:after="0"/>
              <w:rPr>
                <w:color w:val="000000"/>
              </w:rPr>
            </w:pPr>
            <w:r w:rsidRPr="009B2E31">
              <w:t xml:space="preserve">min. </w:t>
            </w:r>
            <w:r>
              <w:t>3</w:t>
            </w:r>
            <w:r w:rsidRPr="009B2E31">
              <w:t xml:space="preserve"> ks</w:t>
            </w:r>
          </w:p>
        </w:tc>
        <w:tc>
          <w:tcPr>
            <w:tcW w:w="2913" w:type="dxa"/>
            <w:tcBorders>
              <w:top w:val="single" w:sz="4" w:space="0" w:color="auto"/>
              <w:left w:val="nil"/>
              <w:bottom w:val="single" w:sz="4" w:space="0" w:color="auto"/>
              <w:right w:val="single" w:sz="4" w:space="0" w:color="auto"/>
            </w:tcBorders>
            <w:vAlign w:val="center"/>
          </w:tcPr>
          <w:p w14:paraId="662D13F9"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nil"/>
              <w:bottom w:val="single" w:sz="4" w:space="0" w:color="auto"/>
              <w:right w:val="single" w:sz="4" w:space="0" w:color="auto"/>
            </w:tcBorders>
            <w:shd w:val="clear" w:color="auto" w:fill="D9D9D9" w:themeFill="background1" w:themeFillShade="D9"/>
          </w:tcPr>
          <w:p w14:paraId="6A641484" w14:textId="77777777" w:rsidR="00343D97" w:rsidRPr="00C22C0B" w:rsidRDefault="00343D97" w:rsidP="004901DF">
            <w:pPr>
              <w:spacing w:after="0"/>
              <w:jc w:val="center"/>
              <w:rPr>
                <w:color w:val="000000"/>
              </w:rPr>
            </w:pPr>
            <w:r w:rsidRPr="00C22C0B">
              <w:rPr>
                <w:color w:val="000000"/>
              </w:rPr>
              <w:t>N/A</w:t>
            </w:r>
          </w:p>
        </w:tc>
      </w:tr>
      <w:tr w:rsidR="00343D97" w:rsidRPr="00C22C0B" w14:paraId="16A47F0E" w14:textId="77777777" w:rsidTr="007F592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B306D9" w14:textId="77777777" w:rsidR="00343D97" w:rsidRPr="00D971CA" w:rsidRDefault="00343D97" w:rsidP="004901DF">
            <w:pPr>
              <w:spacing w:after="0"/>
              <w:rPr>
                <w:b/>
              </w:rPr>
            </w:pPr>
            <w:r>
              <w:rPr>
                <w:b/>
              </w:rPr>
              <w:t>Dĺžka</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A6ACD" w14:textId="77777777" w:rsidR="00343D97" w:rsidRPr="00D971CA" w:rsidRDefault="00343D97" w:rsidP="004901DF">
            <w:pPr>
              <w:spacing w:after="0"/>
              <w:rPr>
                <w:color w:val="000000"/>
              </w:rPr>
            </w:pPr>
            <w:r w:rsidRPr="00477648">
              <w:rPr>
                <w:color w:val="000000"/>
              </w:rPr>
              <w:t xml:space="preserve">min. </w:t>
            </w:r>
            <w:r>
              <w:rPr>
                <w:color w:val="000000"/>
              </w:rPr>
              <w:t>3</w:t>
            </w:r>
            <w:r w:rsidRPr="00477648">
              <w:rPr>
                <w:color w:val="000000"/>
              </w:rPr>
              <w:t xml:space="preserve"> m</w:t>
            </w:r>
          </w:p>
        </w:tc>
        <w:tc>
          <w:tcPr>
            <w:tcW w:w="2913" w:type="dxa"/>
            <w:tcBorders>
              <w:top w:val="single" w:sz="4" w:space="0" w:color="auto"/>
              <w:left w:val="single" w:sz="4" w:space="0" w:color="auto"/>
              <w:bottom w:val="single" w:sz="4" w:space="0" w:color="auto"/>
              <w:right w:val="single" w:sz="4" w:space="0" w:color="auto"/>
            </w:tcBorders>
          </w:tcPr>
          <w:p w14:paraId="4B802E9C" w14:textId="77777777" w:rsidR="00343D97" w:rsidRPr="00C22C0B" w:rsidRDefault="00343D97" w:rsidP="004901DF">
            <w:pPr>
              <w:spacing w:after="0"/>
              <w:jc w:val="center"/>
              <w:rPr>
                <w:i/>
                <w:color w:val="FF0000"/>
              </w:rPr>
            </w:pPr>
            <w:r w:rsidRPr="00C22C0B">
              <w:rPr>
                <w:i/>
                <w:color w:val="FF0000"/>
              </w:rPr>
              <w:t>(doplní uchádzač)</w:t>
            </w:r>
          </w:p>
        </w:tc>
        <w:tc>
          <w:tcPr>
            <w:tcW w:w="14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89057E" w14:textId="77777777" w:rsidR="00343D97" w:rsidRPr="00C22C0B" w:rsidRDefault="00343D97" w:rsidP="004901DF">
            <w:pPr>
              <w:spacing w:after="0"/>
              <w:jc w:val="center"/>
              <w:rPr>
                <w:color w:val="000000"/>
              </w:rPr>
            </w:pPr>
            <w:r w:rsidRPr="00C22C0B">
              <w:rPr>
                <w:color w:val="000000"/>
              </w:rPr>
              <w:t>N/A</w:t>
            </w:r>
          </w:p>
        </w:tc>
      </w:tr>
      <w:tr w:rsidR="00343D97" w:rsidRPr="00C22C0B" w14:paraId="5E3EE634" w14:textId="77777777" w:rsidTr="007F592F">
        <w:trPr>
          <w:trHeight w:val="294"/>
        </w:trPr>
        <w:tc>
          <w:tcPr>
            <w:tcW w:w="2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AAEC1E" w14:textId="77777777" w:rsidR="00343D97" w:rsidRPr="00C22C0B" w:rsidRDefault="00343D97" w:rsidP="004901DF">
            <w:pPr>
              <w:spacing w:after="0"/>
              <w:rPr>
                <w:b/>
                <w:color w:val="000000" w:themeColor="text1"/>
                <w:highlight w:val="yellow"/>
              </w:rPr>
            </w:pPr>
            <w:r w:rsidRPr="00C22C0B">
              <w:rPr>
                <w:b/>
                <w:color w:val="000000" w:themeColor="text1"/>
              </w:rPr>
              <w:t>Prevedenie</w:t>
            </w:r>
          </w:p>
        </w:tc>
        <w:tc>
          <w:tcPr>
            <w:tcW w:w="26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0FEF0" w14:textId="77777777" w:rsidR="00343D97" w:rsidRDefault="00343D97" w:rsidP="004901DF">
            <w:pPr>
              <w:spacing w:after="0"/>
              <w:rPr>
                <w:color w:val="000000" w:themeColor="text1"/>
              </w:rPr>
            </w:pPr>
            <w:r>
              <w:rPr>
                <w:color w:val="000000" w:themeColor="text1"/>
              </w:rPr>
              <w:t>S vypínačom</w:t>
            </w:r>
          </w:p>
          <w:p w14:paraId="41B0EDF7" w14:textId="77777777" w:rsidR="00343D97" w:rsidRDefault="00343D97" w:rsidP="004901DF">
            <w:pPr>
              <w:spacing w:after="0"/>
              <w:rPr>
                <w:color w:val="000000" w:themeColor="text1"/>
              </w:rPr>
            </w:pPr>
            <w:r>
              <w:rPr>
                <w:color w:val="000000" w:themeColor="text1"/>
              </w:rPr>
              <w:t>Tepelná poistka</w:t>
            </w:r>
          </w:p>
          <w:p w14:paraId="3BA60016" w14:textId="77777777" w:rsidR="00343D97" w:rsidRPr="00C22C0B" w:rsidRDefault="00343D97" w:rsidP="004901DF">
            <w:pPr>
              <w:spacing w:after="0"/>
              <w:rPr>
                <w:color w:val="000000" w:themeColor="text1"/>
              </w:rPr>
            </w:pPr>
            <w:proofErr w:type="spellStart"/>
            <w:r>
              <w:rPr>
                <w:color w:val="000000" w:themeColor="text1"/>
              </w:rPr>
              <w:t>Prepäťová</w:t>
            </w:r>
            <w:proofErr w:type="spellEnd"/>
            <w:r>
              <w:rPr>
                <w:color w:val="000000" w:themeColor="text1"/>
              </w:rPr>
              <w:t xml:space="preserve"> ochrana</w:t>
            </w:r>
          </w:p>
        </w:tc>
        <w:tc>
          <w:tcPr>
            <w:tcW w:w="2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E2049" w14:textId="77777777" w:rsidR="00343D97" w:rsidRPr="00C22C0B" w:rsidRDefault="00343D97" w:rsidP="004901DF">
            <w:pPr>
              <w:spacing w:after="0"/>
              <w:jc w:val="center"/>
              <w:rPr>
                <w:color w:val="000000"/>
                <w:highlight w:val="yellow"/>
              </w:rPr>
            </w:pPr>
            <w:r w:rsidRPr="00C22C0B">
              <w:rPr>
                <w:color w:val="000000"/>
              </w:rPr>
              <w:t>N/A</w:t>
            </w:r>
          </w:p>
        </w:tc>
        <w:tc>
          <w:tcPr>
            <w:tcW w:w="1404" w:type="dxa"/>
            <w:tcBorders>
              <w:top w:val="single" w:sz="4" w:space="0" w:color="auto"/>
              <w:left w:val="single" w:sz="4" w:space="0" w:color="auto"/>
              <w:bottom w:val="single" w:sz="4" w:space="0" w:color="auto"/>
              <w:right w:val="single" w:sz="4" w:space="0" w:color="auto"/>
            </w:tcBorders>
          </w:tcPr>
          <w:p w14:paraId="3809779F" w14:textId="77777777" w:rsidR="00343D97" w:rsidRPr="00C22C0B" w:rsidRDefault="00343D97" w:rsidP="004901DF">
            <w:pPr>
              <w:spacing w:after="0"/>
              <w:jc w:val="center"/>
              <w:rPr>
                <w:color w:val="000000"/>
              </w:rPr>
            </w:pPr>
            <w:r w:rsidRPr="00C22C0B">
              <w:rPr>
                <w:i/>
                <w:color w:val="FF0000"/>
              </w:rPr>
              <w:t>(doplní uchádzač)</w:t>
            </w:r>
          </w:p>
        </w:tc>
      </w:tr>
      <w:tr w:rsidR="00343D97" w:rsidRPr="004A241C" w14:paraId="5884101E"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1231C2" w14:textId="77777777" w:rsidR="00343D97" w:rsidRPr="004A241C" w:rsidRDefault="00343D97" w:rsidP="004901DF">
            <w:pPr>
              <w:spacing w:after="0"/>
              <w:rPr>
                <w:color w:val="000000"/>
              </w:rPr>
            </w:pPr>
            <w:r w:rsidRPr="004A241C">
              <w:rPr>
                <w:b/>
              </w:rPr>
              <w:t>Výrobca</w:t>
            </w:r>
          </w:p>
        </w:tc>
        <w:tc>
          <w:tcPr>
            <w:tcW w:w="4317" w:type="dxa"/>
            <w:gridSpan w:val="2"/>
            <w:tcBorders>
              <w:top w:val="single" w:sz="4" w:space="0" w:color="auto"/>
              <w:left w:val="nil"/>
              <w:bottom w:val="single" w:sz="4" w:space="0" w:color="auto"/>
              <w:right w:val="single" w:sz="4" w:space="0" w:color="auto"/>
            </w:tcBorders>
            <w:shd w:val="clear" w:color="auto" w:fill="auto"/>
          </w:tcPr>
          <w:p w14:paraId="0B0BA34A" w14:textId="77777777" w:rsidR="00343D97" w:rsidRPr="004A241C" w:rsidRDefault="00343D97" w:rsidP="004901DF">
            <w:pPr>
              <w:spacing w:after="0"/>
              <w:jc w:val="center"/>
              <w:rPr>
                <w:b/>
                <w:color w:val="000000"/>
                <w:highlight w:val="yellow"/>
              </w:rPr>
            </w:pPr>
            <w:r w:rsidRPr="004A241C">
              <w:rPr>
                <w:i/>
                <w:color w:val="FF0000"/>
              </w:rPr>
              <w:t>(doplní uchádzač)</w:t>
            </w:r>
          </w:p>
        </w:tc>
      </w:tr>
      <w:tr w:rsidR="00343D97" w:rsidRPr="004A241C" w14:paraId="2A5EDA58" w14:textId="77777777" w:rsidTr="007F592F">
        <w:trPr>
          <w:trHeight w:val="294"/>
        </w:trPr>
        <w:tc>
          <w:tcPr>
            <w:tcW w:w="47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6B3E9D" w14:textId="77777777" w:rsidR="00343D97" w:rsidRPr="004A241C" w:rsidRDefault="00343D97" w:rsidP="004901DF">
            <w:pPr>
              <w:spacing w:after="0"/>
              <w:rPr>
                <w:color w:val="000000"/>
              </w:rPr>
            </w:pPr>
            <w:r w:rsidRPr="004A241C">
              <w:rPr>
                <w:b/>
              </w:rPr>
              <w:t>Typové označenie</w:t>
            </w:r>
          </w:p>
        </w:tc>
        <w:tc>
          <w:tcPr>
            <w:tcW w:w="4317" w:type="dxa"/>
            <w:gridSpan w:val="2"/>
            <w:tcBorders>
              <w:top w:val="single" w:sz="4" w:space="0" w:color="auto"/>
              <w:left w:val="nil"/>
              <w:bottom w:val="single" w:sz="4" w:space="0" w:color="auto"/>
              <w:right w:val="single" w:sz="4" w:space="0" w:color="auto"/>
            </w:tcBorders>
            <w:shd w:val="clear" w:color="auto" w:fill="auto"/>
          </w:tcPr>
          <w:p w14:paraId="764E0691" w14:textId="77777777" w:rsidR="00343D97" w:rsidRPr="004A241C" w:rsidRDefault="00343D97" w:rsidP="004901DF">
            <w:pPr>
              <w:spacing w:after="0"/>
              <w:jc w:val="center"/>
              <w:rPr>
                <w:b/>
                <w:color w:val="000000"/>
                <w:highlight w:val="yellow"/>
              </w:rPr>
            </w:pPr>
            <w:r w:rsidRPr="004A241C">
              <w:rPr>
                <w:i/>
                <w:color w:val="FF0000"/>
              </w:rPr>
              <w:t>(doplní uchádzač)</w:t>
            </w:r>
          </w:p>
        </w:tc>
      </w:tr>
    </w:tbl>
    <w:p w14:paraId="7338013D" w14:textId="31DB0C4E" w:rsidR="007C0280" w:rsidRDefault="007C0280" w:rsidP="001F5F29">
      <w:pPr>
        <w:spacing w:after="0"/>
        <w:jc w:val="both"/>
        <w:rPr>
          <w:rFonts w:ascii="Arial Narrow" w:hAnsi="Arial Narrow"/>
        </w:rPr>
      </w:pPr>
    </w:p>
    <w:p w14:paraId="608EECE9" w14:textId="77777777" w:rsidR="001F5F29" w:rsidRPr="00D076D3" w:rsidRDefault="001F5F29" w:rsidP="001F5F29">
      <w:pPr>
        <w:spacing w:after="0"/>
        <w:jc w:val="both"/>
        <w:rPr>
          <w:rFonts w:ascii="Arial Narrow" w:hAnsi="Arial Narrow"/>
        </w:rPr>
      </w:pPr>
      <w:r w:rsidRPr="00D076D3">
        <w:rPr>
          <w:rFonts w:ascii="Arial Narrow" w:hAnsi="Arial Narrow"/>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Takýto odkaz verejný obstarávateľ dopĺňa slovami „alebo ekvivalentný“.</w:t>
      </w:r>
    </w:p>
    <w:p w14:paraId="662382A8" w14:textId="77777777" w:rsidR="009C1C50" w:rsidRPr="00D076D3" w:rsidRDefault="001F5F29" w:rsidP="001F5F29">
      <w:pPr>
        <w:jc w:val="both"/>
        <w:rPr>
          <w:rFonts w:ascii="Arial Narrow" w:hAnsi="Arial Narrow"/>
        </w:rPr>
      </w:pPr>
      <w:r w:rsidRPr="00D076D3">
        <w:rPr>
          <w:rFonts w:ascii="Arial Narrow" w:hAnsi="Arial Narrow"/>
        </w:rPr>
        <w:t xml:space="preserve">V prípade, že by záujemca/uchádzač sa cítil dotknutý vo svojich právach, t. j., že týmto opisom by dochádzalo k znevýhodneniu alebo k vylúčeniu určitých záujemcov/uchádzačov alebo výrobcov, alebo že tento predmet zákazky </w:t>
      </w:r>
      <w:r w:rsidRPr="00D076D3">
        <w:rPr>
          <w:rFonts w:ascii="Arial Narrow" w:hAnsi="Arial Narrow"/>
        </w:rPr>
        <w:lastRenderedPageBreak/>
        <w:t>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podkladov, túto skutočnosť však musí preukázať uchádzač vo svojej ponuke.</w:t>
      </w:r>
    </w:p>
    <w:p w14:paraId="1CB21C34" w14:textId="77777777" w:rsidR="00A97408" w:rsidRDefault="00A97408" w:rsidP="008A60DE">
      <w:pPr>
        <w:tabs>
          <w:tab w:val="left" w:pos="567"/>
          <w:tab w:val="center" w:pos="1701"/>
          <w:tab w:val="center" w:pos="5670"/>
          <w:tab w:val="left" w:pos="7513"/>
        </w:tabs>
        <w:spacing w:after="60" w:line="264" w:lineRule="auto"/>
        <w:jc w:val="both"/>
        <w:rPr>
          <w:rFonts w:ascii="Arial Narrow" w:hAnsi="Arial Narrow"/>
          <w:i/>
          <w:color w:val="000000"/>
        </w:rPr>
      </w:pPr>
    </w:p>
    <w:p w14:paraId="77F0B7B3" w14:textId="77777777" w:rsidR="00A97408" w:rsidRPr="000C4982" w:rsidRDefault="00A97408" w:rsidP="00A97408">
      <w:pPr>
        <w:tabs>
          <w:tab w:val="left" w:pos="567"/>
          <w:tab w:val="center" w:pos="1701"/>
          <w:tab w:val="center" w:pos="5670"/>
        </w:tabs>
        <w:spacing w:after="60" w:line="264" w:lineRule="auto"/>
        <w:jc w:val="both"/>
        <w:rPr>
          <w:rFonts w:ascii="Arial Narrow" w:hAnsi="Arial Narrow" w:cs="Arial"/>
          <w:u w:val="single"/>
        </w:rPr>
      </w:pPr>
      <w:r w:rsidRPr="000C4982">
        <w:rPr>
          <w:rFonts w:ascii="Arial Narrow" w:hAnsi="Arial Narrow" w:cs="Arial"/>
          <w:u w:val="single"/>
        </w:rPr>
        <w:t>OSTATNÉ POŽIADAVKY NA PREDMET ZÁKAZKY</w:t>
      </w:r>
    </w:p>
    <w:p w14:paraId="68C452CC" w14:textId="77777777" w:rsidR="00A97408" w:rsidRPr="000C4982" w:rsidRDefault="00A97408" w:rsidP="00A97408">
      <w:pPr>
        <w:numPr>
          <w:ilvl w:val="0"/>
          <w:numId w:val="21"/>
        </w:numPr>
        <w:spacing w:after="60" w:line="264" w:lineRule="auto"/>
        <w:ind w:left="426" w:hanging="426"/>
        <w:jc w:val="both"/>
        <w:rPr>
          <w:rFonts w:ascii="Arial Narrow" w:hAnsi="Arial Narrow" w:cs="Arial"/>
          <w:u w:val="single"/>
        </w:rPr>
      </w:pPr>
      <w:r w:rsidRPr="000C4982">
        <w:rPr>
          <w:rFonts w:ascii="Arial Narrow" w:hAnsi="Arial Narrow" w:cs="Arial"/>
        </w:rPr>
        <w:t>Súčasťou ponuky musí byť vlastný návrh plnenia, ktorý ponúka uchádzač v rámci tejto konkrétnej  zákazky. V prílohe uchádzač uvedie typové označenie a technické parametre tovaru, ktorý ponúka ako vlastný návrh plnenia, tak aby verejný obstarávateľ mohol vyhodnotiť, či ponúkaný tovar spĺňa všetky technické parametre požadované verejným obstarávateľom. Verejný obstarávateľ požaduje predložiť vlastný návrh plnenia v štruktúre podľa vzoru/tabuľky/ uvedenom v  tomto opise predmetu zákazky, čas</w:t>
      </w:r>
      <w:r>
        <w:rPr>
          <w:rFonts w:ascii="Arial Narrow" w:hAnsi="Arial Narrow" w:cs="Arial"/>
        </w:rPr>
        <w:t>ť vzor – vlastný návrh plnenia.</w:t>
      </w:r>
    </w:p>
    <w:p w14:paraId="4EA95737" w14:textId="77777777" w:rsidR="00A97408" w:rsidRPr="000C4982" w:rsidRDefault="00A97408" w:rsidP="00A97408">
      <w:pPr>
        <w:numPr>
          <w:ilvl w:val="0"/>
          <w:numId w:val="21"/>
        </w:numPr>
        <w:spacing w:after="60" w:line="264" w:lineRule="auto"/>
        <w:ind w:left="426" w:hanging="426"/>
        <w:jc w:val="both"/>
        <w:rPr>
          <w:rFonts w:ascii="Arial Narrow" w:hAnsi="Arial Narrow" w:cs="Arial"/>
        </w:rPr>
      </w:pPr>
      <w:r w:rsidRPr="00F149BE">
        <w:rPr>
          <w:rFonts w:ascii="Arial Narrow" w:hAnsi="Arial Narrow" w:cs="Arial"/>
        </w:rPr>
        <w:t>Verejný obstarávateľ si uplatňuje oprávnenia upravené v § 10 ods. 4 zákona a súvisiace ustanovenia zákona voči hospodárskym subjektom z tretích štátov, s ktorým nemá Slovenská republika alebo Európska únia uzavretú medzinárodnú zmluvu zaručujúcu rovnaký a účinný prístup k verejnému obstarávaniu v tomto treťom štáte pre hospodárske subjekty so sídlom v Slovenskej republike.</w:t>
      </w:r>
    </w:p>
    <w:p w14:paraId="5183C387" w14:textId="77777777" w:rsidR="00A97408" w:rsidRPr="0094448A" w:rsidRDefault="00A97408" w:rsidP="00A97408">
      <w:pPr>
        <w:tabs>
          <w:tab w:val="left" w:pos="708"/>
        </w:tabs>
        <w:jc w:val="both"/>
        <w:rPr>
          <w:rFonts w:ascii="Arial Narrow" w:hAnsi="Arial Narrow" w:cs="Arial"/>
        </w:rPr>
      </w:pPr>
    </w:p>
    <w:p w14:paraId="46F0F71F" w14:textId="43EA0F1E" w:rsidR="00A97408" w:rsidRDefault="00A97408" w:rsidP="00A97408">
      <w:pPr>
        <w:tabs>
          <w:tab w:val="left" w:pos="567"/>
          <w:tab w:val="center" w:pos="1701"/>
          <w:tab w:val="center" w:pos="5670"/>
        </w:tabs>
        <w:spacing w:before="120" w:after="60"/>
        <w:jc w:val="both"/>
        <w:rPr>
          <w:rFonts w:ascii="Arial Narrow" w:hAnsi="Arial Narrow"/>
          <w:color w:val="000000"/>
        </w:rPr>
      </w:pPr>
      <w:r w:rsidRPr="0009447E">
        <w:rPr>
          <w:rFonts w:ascii="Arial Narrow" w:hAnsi="Arial Narrow" w:cs="Arial"/>
        </w:rPr>
        <w:t>Všetky uvedené dokumenty musia byť predložené v slovenskom jazyku (akceptovateľný je aj český jazyk</w:t>
      </w:r>
      <w:r>
        <w:rPr>
          <w:rFonts w:ascii="Arial Narrow" w:hAnsi="Arial Narrow" w:cs="Arial"/>
        </w:rPr>
        <w:t>.</w:t>
      </w:r>
      <w:r w:rsidRPr="0009447E">
        <w:rPr>
          <w:rFonts w:ascii="Arial Narrow" w:hAnsi="Arial Narrow" w:cs="Arial"/>
        </w:rPr>
        <w:t xml:space="preserve"> Úradný preklad do slovenského jazyka sa nevyžaduje</w:t>
      </w:r>
      <w:r>
        <w:rPr>
          <w:rFonts w:ascii="Arial Narrow" w:hAnsi="Arial Narrow" w:cs="Arial"/>
        </w:rPr>
        <w:t>.</w:t>
      </w:r>
    </w:p>
    <w:p w14:paraId="7B5842F7" w14:textId="505309F7" w:rsidR="008A60DE" w:rsidRPr="00D076D3" w:rsidRDefault="008A60DE" w:rsidP="008A60DE">
      <w:pPr>
        <w:tabs>
          <w:tab w:val="left" w:pos="567"/>
          <w:tab w:val="center" w:pos="1701"/>
          <w:tab w:val="center" w:pos="5670"/>
          <w:tab w:val="left" w:pos="7513"/>
        </w:tabs>
        <w:spacing w:after="60" w:line="264" w:lineRule="auto"/>
        <w:jc w:val="both"/>
        <w:rPr>
          <w:rFonts w:ascii="Arial Narrow" w:hAnsi="Arial Narrow"/>
          <w:i/>
          <w:color w:val="000000"/>
        </w:rPr>
      </w:pPr>
      <w:r w:rsidRPr="00D076D3">
        <w:rPr>
          <w:rFonts w:ascii="Arial Narrow" w:hAnsi="Arial Narrow"/>
          <w:i/>
          <w:color w:val="000000"/>
        </w:rPr>
        <w:t>Táto časť súťažných podkladov bude tvoriť neoddeliteľnú súčasť zmluvy ako príloha č. 1, ktorú uzatvorí verejný obstarávateľ s úspešným uchádzačom.</w:t>
      </w:r>
    </w:p>
    <w:sectPr w:rsidR="008A60DE" w:rsidRPr="00D076D3" w:rsidSect="00E41DDC">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04AFB" w16cex:dateUtc="2025-05-27T12:30:00Z"/>
  <w16cex:commentExtensible w16cex:durableId="2BE04C66" w16cex:dateUtc="2025-05-27T12:36:00Z"/>
  <w16cex:commentExtensible w16cex:durableId="2BE04CE6" w16cex:dateUtc="2025-05-27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ED13B2" w16cid:durableId="2BE04AB6"/>
  <w16cid:commentId w16cid:paraId="5743F462" w16cid:durableId="2BE04AFB"/>
  <w16cid:commentId w16cid:paraId="325798B9" w16cid:durableId="2BE04AB7"/>
  <w16cid:commentId w16cid:paraId="445DE22F" w16cid:durableId="2BE04C66"/>
  <w16cid:commentId w16cid:paraId="61454FC8" w16cid:durableId="2BE04AB8"/>
  <w16cid:commentId w16cid:paraId="450ED5BC" w16cid:durableId="2BE04C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08C2B" w14:textId="77777777" w:rsidR="002A121C" w:rsidRDefault="002A121C" w:rsidP="00EF48CE">
      <w:pPr>
        <w:spacing w:after="0" w:line="240" w:lineRule="auto"/>
      </w:pPr>
      <w:r>
        <w:separator/>
      </w:r>
    </w:p>
  </w:endnote>
  <w:endnote w:type="continuationSeparator" w:id="0">
    <w:p w14:paraId="54425493" w14:textId="77777777" w:rsidR="002A121C" w:rsidRDefault="002A121C" w:rsidP="00EF4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F7624" w14:textId="77777777" w:rsidR="002A121C" w:rsidRDefault="002A121C" w:rsidP="00EF48CE">
      <w:pPr>
        <w:spacing w:after="0" w:line="240" w:lineRule="auto"/>
      </w:pPr>
      <w:r>
        <w:separator/>
      </w:r>
    </w:p>
  </w:footnote>
  <w:footnote w:type="continuationSeparator" w:id="0">
    <w:p w14:paraId="71955D64" w14:textId="77777777" w:rsidR="002A121C" w:rsidRDefault="002A121C" w:rsidP="00EF4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9F816" w14:textId="77777777" w:rsidR="003061F8" w:rsidRPr="009705BE" w:rsidRDefault="003061F8" w:rsidP="00EF48CE">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Vlastný návrh plnenia</w:t>
    </w:r>
  </w:p>
  <w:p w14:paraId="698F5DF9" w14:textId="77777777" w:rsidR="003061F8" w:rsidRDefault="003061F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AD"/>
    <w:multiLevelType w:val="hybridMultilevel"/>
    <w:tmpl w:val="7E643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266550"/>
    <w:multiLevelType w:val="hybridMultilevel"/>
    <w:tmpl w:val="D6D64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791859"/>
    <w:multiLevelType w:val="hybridMultilevel"/>
    <w:tmpl w:val="A9ACBABC"/>
    <w:lvl w:ilvl="0" w:tplc="D09C75F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D172FDC"/>
    <w:multiLevelType w:val="hybridMultilevel"/>
    <w:tmpl w:val="15E09ECE"/>
    <w:lvl w:ilvl="0" w:tplc="54C4393C">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58E65AC"/>
    <w:multiLevelType w:val="hybridMultilevel"/>
    <w:tmpl w:val="571434E2"/>
    <w:lvl w:ilvl="0" w:tplc="33909DE0">
      <w:start w:val="5"/>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3660B4B"/>
    <w:multiLevelType w:val="hybridMultilevel"/>
    <w:tmpl w:val="C0DADE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3BF6CF0"/>
    <w:multiLevelType w:val="hybridMultilevel"/>
    <w:tmpl w:val="BB42472C"/>
    <w:lvl w:ilvl="0" w:tplc="D8AC0240">
      <w:start w:val="1"/>
      <w:numFmt w:val="decimal"/>
      <w:lvlText w:val="%1."/>
      <w:lvlJc w:val="left"/>
      <w:pPr>
        <w:ind w:left="928" w:hanging="360"/>
      </w:pPr>
      <w:rPr>
        <w:rFonts w:hint="default"/>
        <w:b/>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8" w15:restartNumberingAfterBreak="0">
    <w:nsid w:val="3C7B7154"/>
    <w:multiLevelType w:val="hybridMultilevel"/>
    <w:tmpl w:val="0C9AD28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CA425D8"/>
    <w:multiLevelType w:val="hybridMultilevel"/>
    <w:tmpl w:val="B1A0DAC4"/>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09440E"/>
    <w:multiLevelType w:val="hybridMultilevel"/>
    <w:tmpl w:val="7BC007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87B4C7E"/>
    <w:multiLevelType w:val="hybridMultilevel"/>
    <w:tmpl w:val="621084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2530F5F"/>
    <w:multiLevelType w:val="hybridMultilevel"/>
    <w:tmpl w:val="AEC2D0A6"/>
    <w:lvl w:ilvl="0" w:tplc="F800D2C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E2910D1"/>
    <w:multiLevelType w:val="multilevel"/>
    <w:tmpl w:val="ACA2641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F2726D"/>
    <w:multiLevelType w:val="hybridMultilevel"/>
    <w:tmpl w:val="3A621C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9CD3D30"/>
    <w:multiLevelType w:val="hybridMultilevel"/>
    <w:tmpl w:val="DA9C35E0"/>
    <w:lvl w:ilvl="0" w:tplc="32B0D82E">
      <w:start w:val="902"/>
      <w:numFmt w:val="bullet"/>
      <w:lvlText w:val="-"/>
      <w:lvlJc w:val="left"/>
      <w:pPr>
        <w:ind w:left="717" w:hanging="360"/>
      </w:pPr>
      <w:rPr>
        <w:rFonts w:ascii="Arial Narrow" w:eastAsia="Calibri" w:hAnsi="Arial Narrow" w:cs="Arial"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7"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C2653"/>
    <w:multiLevelType w:val="hybridMultilevel"/>
    <w:tmpl w:val="E140DD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A5436A"/>
    <w:multiLevelType w:val="hybridMultilevel"/>
    <w:tmpl w:val="B0AA1646"/>
    <w:lvl w:ilvl="0" w:tplc="53EA8F3E">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0" w15:restartNumberingAfterBreak="0">
    <w:nsid w:val="78BD32A2"/>
    <w:multiLevelType w:val="hybridMultilevel"/>
    <w:tmpl w:val="5CD0FF18"/>
    <w:lvl w:ilvl="0" w:tplc="FFFFFFFF">
      <w:start w:val="1"/>
      <w:numFmt w:val="lowerLetter"/>
      <w:lvlText w:val="%1)"/>
      <w:lvlJc w:val="left"/>
      <w:pPr>
        <w:ind w:left="720" w:hanging="360"/>
      </w:pPr>
      <w:rPr>
        <w:rFonts w:ascii="Times New Roman" w:hAnsi="Times New Roman" w:cs="Times New Roman" w:hint="default"/>
        <w:i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5"/>
  </w:num>
  <w:num w:numId="2">
    <w:abstractNumId w:val="17"/>
  </w:num>
  <w:num w:numId="3">
    <w:abstractNumId w:val="8"/>
  </w:num>
  <w:num w:numId="4">
    <w:abstractNumId w:val="16"/>
  </w:num>
  <w:num w:numId="5">
    <w:abstractNumId w:val="14"/>
  </w:num>
  <w:num w:numId="6">
    <w:abstractNumId w:val="19"/>
  </w:num>
  <w:num w:numId="7">
    <w:abstractNumId w:val="6"/>
  </w:num>
  <w:num w:numId="8">
    <w:abstractNumId w:val="9"/>
  </w:num>
  <w:num w:numId="9">
    <w:abstractNumId w:val="4"/>
  </w:num>
  <w:num w:numId="10">
    <w:abstractNumId w:val="10"/>
  </w:num>
  <w:num w:numId="11">
    <w:abstractNumId w:val="0"/>
  </w:num>
  <w:num w:numId="12">
    <w:abstractNumId w:val="12"/>
  </w:num>
  <w:num w:numId="13">
    <w:abstractNumId w:val="3"/>
  </w:num>
  <w:num w:numId="14">
    <w:abstractNumId w:val="7"/>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3"/>
  </w:num>
  <w:num w:numId="18">
    <w:abstractNumId w:val="20"/>
  </w:num>
  <w:num w:numId="19">
    <w:abstractNumId w:val="1"/>
  </w:num>
  <w:num w:numId="20">
    <w:abstractNumId w:val="5"/>
  </w:num>
  <w:num w:numId="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03"/>
    <w:rsid w:val="00040904"/>
    <w:rsid w:val="0004139C"/>
    <w:rsid w:val="00073EA8"/>
    <w:rsid w:val="00090751"/>
    <w:rsid w:val="000A65E5"/>
    <w:rsid w:val="000B5AC7"/>
    <w:rsid w:val="000D2789"/>
    <w:rsid w:val="000D30E0"/>
    <w:rsid w:val="000E27CB"/>
    <w:rsid w:val="000E6B80"/>
    <w:rsid w:val="001111C9"/>
    <w:rsid w:val="00115B6D"/>
    <w:rsid w:val="00124B47"/>
    <w:rsid w:val="00150225"/>
    <w:rsid w:val="00155A36"/>
    <w:rsid w:val="00162256"/>
    <w:rsid w:val="00165D13"/>
    <w:rsid w:val="001A0BAD"/>
    <w:rsid w:val="001A6BE9"/>
    <w:rsid w:val="001C1DD1"/>
    <w:rsid w:val="001F5F29"/>
    <w:rsid w:val="001F646F"/>
    <w:rsid w:val="002070C3"/>
    <w:rsid w:val="00210335"/>
    <w:rsid w:val="00211C00"/>
    <w:rsid w:val="0022368E"/>
    <w:rsid w:val="00232DDE"/>
    <w:rsid w:val="00233DA2"/>
    <w:rsid w:val="00235FB8"/>
    <w:rsid w:val="00253EC7"/>
    <w:rsid w:val="00267000"/>
    <w:rsid w:val="0027162C"/>
    <w:rsid w:val="002718E0"/>
    <w:rsid w:val="00281208"/>
    <w:rsid w:val="00296C82"/>
    <w:rsid w:val="002A121C"/>
    <w:rsid w:val="002A4937"/>
    <w:rsid w:val="002B05B9"/>
    <w:rsid w:val="002C3224"/>
    <w:rsid w:val="003061F8"/>
    <w:rsid w:val="00312A92"/>
    <w:rsid w:val="00312AF0"/>
    <w:rsid w:val="0033458E"/>
    <w:rsid w:val="00343D97"/>
    <w:rsid w:val="00360694"/>
    <w:rsid w:val="00364597"/>
    <w:rsid w:val="00365918"/>
    <w:rsid w:val="00367A62"/>
    <w:rsid w:val="00370FFC"/>
    <w:rsid w:val="003805E1"/>
    <w:rsid w:val="00382DEE"/>
    <w:rsid w:val="003923CE"/>
    <w:rsid w:val="00396FCE"/>
    <w:rsid w:val="003B0D6C"/>
    <w:rsid w:val="003B770E"/>
    <w:rsid w:val="003C61CB"/>
    <w:rsid w:val="003E74EE"/>
    <w:rsid w:val="003F5E7D"/>
    <w:rsid w:val="0041244C"/>
    <w:rsid w:val="00412F98"/>
    <w:rsid w:val="00414326"/>
    <w:rsid w:val="00437606"/>
    <w:rsid w:val="00444A3E"/>
    <w:rsid w:val="004610D4"/>
    <w:rsid w:val="004623F3"/>
    <w:rsid w:val="004848F7"/>
    <w:rsid w:val="00485105"/>
    <w:rsid w:val="004901DF"/>
    <w:rsid w:val="0049026E"/>
    <w:rsid w:val="0049428C"/>
    <w:rsid w:val="004A0854"/>
    <w:rsid w:val="004A61AC"/>
    <w:rsid w:val="00505DEB"/>
    <w:rsid w:val="0052435E"/>
    <w:rsid w:val="00525A3E"/>
    <w:rsid w:val="00550484"/>
    <w:rsid w:val="005621E4"/>
    <w:rsid w:val="0058287A"/>
    <w:rsid w:val="00582AD9"/>
    <w:rsid w:val="005C5A33"/>
    <w:rsid w:val="005E41B2"/>
    <w:rsid w:val="005E5338"/>
    <w:rsid w:val="005F0BDA"/>
    <w:rsid w:val="005F6E2B"/>
    <w:rsid w:val="00606454"/>
    <w:rsid w:val="0061523C"/>
    <w:rsid w:val="00640A69"/>
    <w:rsid w:val="006444D3"/>
    <w:rsid w:val="00662780"/>
    <w:rsid w:val="00673A5B"/>
    <w:rsid w:val="006840DF"/>
    <w:rsid w:val="00684A83"/>
    <w:rsid w:val="006870E3"/>
    <w:rsid w:val="006959BF"/>
    <w:rsid w:val="006B218F"/>
    <w:rsid w:val="006D5E5A"/>
    <w:rsid w:val="006E771B"/>
    <w:rsid w:val="006F0F4E"/>
    <w:rsid w:val="00712503"/>
    <w:rsid w:val="00730A23"/>
    <w:rsid w:val="007323DF"/>
    <w:rsid w:val="00776ACD"/>
    <w:rsid w:val="00793209"/>
    <w:rsid w:val="007B0165"/>
    <w:rsid w:val="007C0280"/>
    <w:rsid w:val="007C62F7"/>
    <w:rsid w:val="007D282C"/>
    <w:rsid w:val="007D2EF1"/>
    <w:rsid w:val="007D361D"/>
    <w:rsid w:val="007D6A30"/>
    <w:rsid w:val="007E3CBC"/>
    <w:rsid w:val="007F592F"/>
    <w:rsid w:val="0080474D"/>
    <w:rsid w:val="0080586E"/>
    <w:rsid w:val="008243CF"/>
    <w:rsid w:val="008322AB"/>
    <w:rsid w:val="0084019E"/>
    <w:rsid w:val="008539D8"/>
    <w:rsid w:val="008610B2"/>
    <w:rsid w:val="00866BAE"/>
    <w:rsid w:val="00876F91"/>
    <w:rsid w:val="0088174F"/>
    <w:rsid w:val="008825D2"/>
    <w:rsid w:val="00882E96"/>
    <w:rsid w:val="00884DD3"/>
    <w:rsid w:val="008A60DE"/>
    <w:rsid w:val="008B0119"/>
    <w:rsid w:val="008C1559"/>
    <w:rsid w:val="008E0027"/>
    <w:rsid w:val="008E2A6B"/>
    <w:rsid w:val="008E7B01"/>
    <w:rsid w:val="00903EC3"/>
    <w:rsid w:val="00907AA1"/>
    <w:rsid w:val="0092356E"/>
    <w:rsid w:val="00927836"/>
    <w:rsid w:val="00927CC3"/>
    <w:rsid w:val="009318EE"/>
    <w:rsid w:val="0094290B"/>
    <w:rsid w:val="009557F0"/>
    <w:rsid w:val="00965726"/>
    <w:rsid w:val="009738E4"/>
    <w:rsid w:val="0097599B"/>
    <w:rsid w:val="009C1C50"/>
    <w:rsid w:val="009E3228"/>
    <w:rsid w:val="009F441F"/>
    <w:rsid w:val="009F4E36"/>
    <w:rsid w:val="00A009EB"/>
    <w:rsid w:val="00A16BF0"/>
    <w:rsid w:val="00A27928"/>
    <w:rsid w:val="00A6792E"/>
    <w:rsid w:val="00A83E13"/>
    <w:rsid w:val="00A92597"/>
    <w:rsid w:val="00A9405B"/>
    <w:rsid w:val="00A97408"/>
    <w:rsid w:val="00AA2281"/>
    <w:rsid w:val="00AB5133"/>
    <w:rsid w:val="00B03348"/>
    <w:rsid w:val="00B1561A"/>
    <w:rsid w:val="00B1680C"/>
    <w:rsid w:val="00B30DA5"/>
    <w:rsid w:val="00B3264C"/>
    <w:rsid w:val="00B409AE"/>
    <w:rsid w:val="00B524FC"/>
    <w:rsid w:val="00B55E73"/>
    <w:rsid w:val="00B56A8E"/>
    <w:rsid w:val="00B60CF0"/>
    <w:rsid w:val="00B658B5"/>
    <w:rsid w:val="00B70D0C"/>
    <w:rsid w:val="00B7641D"/>
    <w:rsid w:val="00B805D3"/>
    <w:rsid w:val="00B824A4"/>
    <w:rsid w:val="00BA636E"/>
    <w:rsid w:val="00BC148B"/>
    <w:rsid w:val="00C01EE1"/>
    <w:rsid w:val="00C04D66"/>
    <w:rsid w:val="00C06EF3"/>
    <w:rsid w:val="00C13D20"/>
    <w:rsid w:val="00C25F4E"/>
    <w:rsid w:val="00C3537E"/>
    <w:rsid w:val="00C36803"/>
    <w:rsid w:val="00C42095"/>
    <w:rsid w:val="00C5069E"/>
    <w:rsid w:val="00C6322B"/>
    <w:rsid w:val="00C66B6C"/>
    <w:rsid w:val="00C74196"/>
    <w:rsid w:val="00C808AD"/>
    <w:rsid w:val="00C84A3D"/>
    <w:rsid w:val="00C948E9"/>
    <w:rsid w:val="00CA1925"/>
    <w:rsid w:val="00CD2FA3"/>
    <w:rsid w:val="00CE7CC5"/>
    <w:rsid w:val="00D076D3"/>
    <w:rsid w:val="00D562F9"/>
    <w:rsid w:val="00D8152B"/>
    <w:rsid w:val="00D83E07"/>
    <w:rsid w:val="00D8438A"/>
    <w:rsid w:val="00D85343"/>
    <w:rsid w:val="00D85A93"/>
    <w:rsid w:val="00D864DC"/>
    <w:rsid w:val="00D94183"/>
    <w:rsid w:val="00DA2BEE"/>
    <w:rsid w:val="00DC61FF"/>
    <w:rsid w:val="00DD0B8D"/>
    <w:rsid w:val="00DE2345"/>
    <w:rsid w:val="00E02A4A"/>
    <w:rsid w:val="00E06A78"/>
    <w:rsid w:val="00E15388"/>
    <w:rsid w:val="00E160B5"/>
    <w:rsid w:val="00E21E41"/>
    <w:rsid w:val="00E22379"/>
    <w:rsid w:val="00E34B4B"/>
    <w:rsid w:val="00E40AF5"/>
    <w:rsid w:val="00E410A0"/>
    <w:rsid w:val="00E41DDC"/>
    <w:rsid w:val="00E51134"/>
    <w:rsid w:val="00E5600F"/>
    <w:rsid w:val="00E577D9"/>
    <w:rsid w:val="00E73344"/>
    <w:rsid w:val="00E77C7C"/>
    <w:rsid w:val="00E84474"/>
    <w:rsid w:val="00EA3C28"/>
    <w:rsid w:val="00EB13B8"/>
    <w:rsid w:val="00EB3D77"/>
    <w:rsid w:val="00EC1B04"/>
    <w:rsid w:val="00EC4495"/>
    <w:rsid w:val="00EE4A0D"/>
    <w:rsid w:val="00EE7673"/>
    <w:rsid w:val="00EF48CE"/>
    <w:rsid w:val="00F0019E"/>
    <w:rsid w:val="00F2244C"/>
    <w:rsid w:val="00F252DC"/>
    <w:rsid w:val="00F80319"/>
    <w:rsid w:val="00F86CF3"/>
    <w:rsid w:val="00F925CD"/>
    <w:rsid w:val="00F976C9"/>
    <w:rsid w:val="00FA6426"/>
    <w:rsid w:val="00FB1410"/>
    <w:rsid w:val="00FC039D"/>
    <w:rsid w:val="00FC6775"/>
    <w:rsid w:val="00FD32BF"/>
    <w:rsid w:val="00FD4338"/>
    <w:rsid w:val="00FF7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F65E5"/>
  <w15:chartTrackingRefBased/>
  <w15:docId w15:val="{23669FDB-AD57-46A0-B78F-078FF2A3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13B8"/>
    <w:pPr>
      <w:spacing w:after="200" w:line="276" w:lineRule="auto"/>
    </w:pPr>
  </w:style>
  <w:style w:type="paragraph" w:styleId="Nadpis1">
    <w:name w:val="heading 1"/>
    <w:basedOn w:val="Normlny"/>
    <w:next w:val="Normlny"/>
    <w:link w:val="Nadpis1Char"/>
    <w:autoRedefine/>
    <w:uiPriority w:val="9"/>
    <w:qFormat/>
    <w:rsid w:val="009C1C50"/>
    <w:pPr>
      <w:keepNext/>
      <w:spacing w:before="240" w:after="60" w:line="240" w:lineRule="auto"/>
      <w:jc w:val="center"/>
      <w:outlineLvl w:val="0"/>
    </w:pPr>
    <w:rPr>
      <w:rFonts w:ascii="Times New Roman" w:eastAsia="Times New Roman" w:hAnsi="Times New Roman" w:cs="Arial"/>
      <w:b/>
      <w:bCs/>
      <w:kern w:val="32"/>
      <w:sz w:val="24"/>
      <w:szCs w:val="32"/>
      <w:lang w:eastAsia="sk-SK"/>
    </w:rPr>
  </w:style>
  <w:style w:type="paragraph" w:styleId="Nadpis2">
    <w:name w:val="heading 2"/>
    <w:basedOn w:val="Normlny"/>
    <w:next w:val="Normlny"/>
    <w:link w:val="Nadpis2Char"/>
    <w:uiPriority w:val="9"/>
    <w:semiHidden/>
    <w:unhideWhenUsed/>
    <w:qFormat/>
    <w:rsid w:val="009C1C50"/>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eastAsia="sk-SK"/>
    </w:rPr>
  </w:style>
  <w:style w:type="paragraph" w:styleId="Nadpis3">
    <w:name w:val="heading 3"/>
    <w:basedOn w:val="Normlny"/>
    <w:next w:val="Normlny"/>
    <w:link w:val="Nadpis3Char"/>
    <w:uiPriority w:val="9"/>
    <w:semiHidden/>
    <w:unhideWhenUsed/>
    <w:qFormat/>
    <w:rsid w:val="009C1C50"/>
    <w:pPr>
      <w:keepNext/>
      <w:keepLines/>
      <w:spacing w:before="160" w:after="80" w:line="240" w:lineRule="auto"/>
      <w:outlineLvl w:val="2"/>
    </w:pPr>
    <w:rPr>
      <w:rFonts w:ascii="Times New Roman" w:eastAsiaTheme="majorEastAsia" w:hAnsi="Times New Roman" w:cstheme="majorBidi"/>
      <w:color w:val="2E74B5" w:themeColor="accent1" w:themeShade="BF"/>
      <w:sz w:val="28"/>
      <w:szCs w:val="28"/>
      <w:lang w:eastAsia="sk-SK"/>
    </w:rPr>
  </w:style>
  <w:style w:type="paragraph" w:styleId="Nadpis4">
    <w:name w:val="heading 4"/>
    <w:basedOn w:val="Normlny"/>
    <w:next w:val="Normlny"/>
    <w:link w:val="Nadpis4Char"/>
    <w:uiPriority w:val="9"/>
    <w:semiHidden/>
    <w:unhideWhenUsed/>
    <w:qFormat/>
    <w:rsid w:val="009C1C50"/>
    <w:pPr>
      <w:keepNext/>
      <w:keepLines/>
      <w:spacing w:before="80" w:after="40" w:line="240" w:lineRule="auto"/>
      <w:outlineLvl w:val="3"/>
    </w:pPr>
    <w:rPr>
      <w:rFonts w:ascii="Times New Roman" w:eastAsiaTheme="majorEastAsia" w:hAnsi="Times New Roman" w:cstheme="majorBidi"/>
      <w:i/>
      <w:iCs/>
      <w:color w:val="2E74B5" w:themeColor="accent1" w:themeShade="BF"/>
      <w:sz w:val="20"/>
      <w:szCs w:val="20"/>
      <w:lang w:eastAsia="sk-SK"/>
    </w:rPr>
  </w:style>
  <w:style w:type="paragraph" w:styleId="Nadpis5">
    <w:name w:val="heading 5"/>
    <w:basedOn w:val="Normlny"/>
    <w:next w:val="Normlny"/>
    <w:link w:val="Nadpis5Char"/>
    <w:uiPriority w:val="9"/>
    <w:semiHidden/>
    <w:unhideWhenUsed/>
    <w:qFormat/>
    <w:rsid w:val="009C1C50"/>
    <w:pPr>
      <w:keepNext/>
      <w:keepLines/>
      <w:spacing w:before="80" w:after="40" w:line="240" w:lineRule="auto"/>
      <w:outlineLvl w:val="4"/>
    </w:pPr>
    <w:rPr>
      <w:rFonts w:ascii="Times New Roman" w:eastAsiaTheme="majorEastAsia" w:hAnsi="Times New Roman" w:cstheme="majorBidi"/>
      <w:color w:val="2E74B5" w:themeColor="accent1" w:themeShade="BF"/>
      <w:sz w:val="20"/>
      <w:szCs w:val="20"/>
      <w:lang w:eastAsia="sk-SK"/>
    </w:rPr>
  </w:style>
  <w:style w:type="paragraph" w:styleId="Nadpis6">
    <w:name w:val="heading 6"/>
    <w:basedOn w:val="Normlny"/>
    <w:next w:val="Normlny"/>
    <w:link w:val="Nadpis6Char"/>
    <w:uiPriority w:val="9"/>
    <w:semiHidden/>
    <w:unhideWhenUsed/>
    <w:qFormat/>
    <w:rsid w:val="009C1C50"/>
    <w:pPr>
      <w:keepNext/>
      <w:keepLines/>
      <w:spacing w:before="40" w:after="0" w:line="240" w:lineRule="auto"/>
      <w:outlineLvl w:val="5"/>
    </w:pPr>
    <w:rPr>
      <w:rFonts w:ascii="Times New Roman" w:eastAsiaTheme="majorEastAsia" w:hAnsi="Times New Roman" w:cstheme="majorBidi"/>
      <w:i/>
      <w:iCs/>
      <w:color w:val="595959" w:themeColor="text1" w:themeTint="A6"/>
      <w:sz w:val="20"/>
      <w:szCs w:val="20"/>
      <w:lang w:eastAsia="sk-SK"/>
    </w:rPr>
  </w:style>
  <w:style w:type="paragraph" w:styleId="Nadpis7">
    <w:name w:val="heading 7"/>
    <w:basedOn w:val="Normlny"/>
    <w:next w:val="Normlny"/>
    <w:link w:val="Nadpis7Char"/>
    <w:uiPriority w:val="9"/>
    <w:semiHidden/>
    <w:unhideWhenUsed/>
    <w:qFormat/>
    <w:rsid w:val="009C1C50"/>
    <w:pPr>
      <w:keepNext/>
      <w:keepLines/>
      <w:spacing w:before="40" w:after="0" w:line="240" w:lineRule="auto"/>
      <w:outlineLvl w:val="6"/>
    </w:pPr>
    <w:rPr>
      <w:rFonts w:ascii="Times New Roman" w:eastAsiaTheme="majorEastAsia" w:hAnsi="Times New Roman" w:cstheme="majorBidi"/>
      <w:color w:val="595959" w:themeColor="text1" w:themeTint="A6"/>
      <w:sz w:val="20"/>
      <w:szCs w:val="20"/>
      <w:lang w:eastAsia="sk-SK"/>
    </w:rPr>
  </w:style>
  <w:style w:type="paragraph" w:styleId="Nadpis8">
    <w:name w:val="heading 8"/>
    <w:basedOn w:val="Normlny"/>
    <w:next w:val="Normlny"/>
    <w:link w:val="Nadpis8Char"/>
    <w:uiPriority w:val="9"/>
    <w:semiHidden/>
    <w:unhideWhenUsed/>
    <w:qFormat/>
    <w:rsid w:val="009C1C50"/>
    <w:pPr>
      <w:keepNext/>
      <w:keepLines/>
      <w:spacing w:after="0" w:line="240" w:lineRule="auto"/>
      <w:outlineLvl w:val="7"/>
    </w:pPr>
    <w:rPr>
      <w:rFonts w:ascii="Times New Roman" w:eastAsiaTheme="majorEastAsia" w:hAnsi="Times New Roman" w:cstheme="majorBidi"/>
      <w:i/>
      <w:iCs/>
      <w:color w:val="272727" w:themeColor="text1" w:themeTint="D8"/>
      <w:sz w:val="20"/>
      <w:szCs w:val="20"/>
      <w:lang w:eastAsia="sk-SK"/>
    </w:rPr>
  </w:style>
  <w:style w:type="paragraph" w:styleId="Nadpis9">
    <w:name w:val="heading 9"/>
    <w:basedOn w:val="Normlny"/>
    <w:next w:val="Normlny"/>
    <w:link w:val="Nadpis9Char"/>
    <w:uiPriority w:val="9"/>
    <w:semiHidden/>
    <w:unhideWhenUsed/>
    <w:qFormat/>
    <w:rsid w:val="009C1C50"/>
    <w:pPr>
      <w:keepNext/>
      <w:keepLines/>
      <w:spacing w:after="0" w:line="240" w:lineRule="auto"/>
      <w:outlineLvl w:val="8"/>
    </w:pPr>
    <w:rPr>
      <w:rFonts w:ascii="Times New Roman" w:eastAsiaTheme="majorEastAsia" w:hAnsi="Times New Roman" w:cstheme="majorBidi"/>
      <w:color w:val="272727" w:themeColor="text1" w:themeTint="D8"/>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EB13B8"/>
    <w:pPr>
      <w:autoSpaceDE w:val="0"/>
      <w:autoSpaceDN w:val="0"/>
      <w:adjustRightInd w:val="0"/>
      <w:spacing w:after="0" w:line="240" w:lineRule="auto"/>
    </w:pPr>
    <w:rPr>
      <w:rFonts w:ascii="Arial" w:eastAsia="Calibri" w:hAnsi="Arial" w:cs="Arial"/>
      <w:color w:val="000000"/>
      <w:sz w:val="24"/>
      <w:szCs w:val="24"/>
    </w:rPr>
  </w:style>
  <w:style w:type="paragraph" w:styleId="Odsekzoznamu">
    <w:name w:val="List Paragraph"/>
    <w:aliases w:val="Bullet Number,lp1,lp11,List Paragraph11,Bullet 1,Use Case List Paragraph,Medium List 2 - Accent 41,body,Odsek zoznamu2"/>
    <w:basedOn w:val="Normlny"/>
    <w:link w:val="OdsekzoznamuChar"/>
    <w:uiPriority w:val="34"/>
    <w:qFormat/>
    <w:rsid w:val="00EB13B8"/>
    <w:pPr>
      <w:ind w:left="720"/>
      <w:contextualSpacing/>
    </w:pPr>
  </w:style>
  <w:style w:type="character" w:customStyle="1" w:styleId="OdsekzoznamuChar">
    <w:name w:val="Odsek zoznamu Char"/>
    <w:aliases w:val="Bullet Number Char,lp1 Char,lp11 Char,List Paragraph11 Char,Bullet 1 Char,Use Case List Paragraph Char,Medium List 2 - Accent 41 Char,body Char,Odsek zoznamu2 Char"/>
    <w:basedOn w:val="Predvolenpsmoodseku"/>
    <w:link w:val="Odsekzoznamu"/>
    <w:uiPriority w:val="34"/>
    <w:qFormat/>
    <w:locked/>
    <w:rsid w:val="00EB13B8"/>
  </w:style>
  <w:style w:type="paragraph" w:styleId="Zarkazkladnhotextu2">
    <w:name w:val="Body Text Indent 2"/>
    <w:basedOn w:val="Normlny"/>
    <w:link w:val="Zarkazkladnhotextu2Char"/>
    <w:uiPriority w:val="99"/>
    <w:unhideWhenUsed/>
    <w:rsid w:val="00EB13B8"/>
    <w:pPr>
      <w:spacing w:after="120" w:line="480" w:lineRule="auto"/>
      <w:ind w:left="283"/>
    </w:pPr>
    <w:rPr>
      <w:rFonts w:ascii="Times New Roman" w:eastAsia="Calibri" w:hAnsi="Times New Roman" w:cs="Times New Roman"/>
      <w:sz w:val="20"/>
      <w:lang w:bidi="en-US"/>
    </w:rPr>
  </w:style>
  <w:style w:type="character" w:customStyle="1" w:styleId="Zarkazkladnhotextu2Char">
    <w:name w:val="Zarážka základného textu 2 Char"/>
    <w:basedOn w:val="Predvolenpsmoodseku"/>
    <w:link w:val="Zarkazkladnhotextu2"/>
    <w:uiPriority w:val="99"/>
    <w:rsid w:val="00EB13B8"/>
    <w:rPr>
      <w:rFonts w:ascii="Times New Roman" w:eastAsia="Calibri" w:hAnsi="Times New Roman" w:cs="Times New Roman"/>
      <w:sz w:val="20"/>
      <w:lang w:bidi="en-US"/>
    </w:rPr>
  </w:style>
  <w:style w:type="paragraph" w:styleId="Hlavika">
    <w:name w:val="header"/>
    <w:basedOn w:val="Normlny"/>
    <w:link w:val="HlavikaChar"/>
    <w:uiPriority w:val="99"/>
    <w:unhideWhenUsed/>
    <w:rsid w:val="00EF48C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F48CE"/>
  </w:style>
  <w:style w:type="paragraph" w:styleId="Pta">
    <w:name w:val="footer"/>
    <w:basedOn w:val="Normlny"/>
    <w:link w:val="PtaChar"/>
    <w:uiPriority w:val="99"/>
    <w:unhideWhenUsed/>
    <w:rsid w:val="00EF48CE"/>
    <w:pPr>
      <w:tabs>
        <w:tab w:val="center" w:pos="4536"/>
        <w:tab w:val="right" w:pos="9072"/>
      </w:tabs>
      <w:spacing w:after="0" w:line="240" w:lineRule="auto"/>
    </w:pPr>
  </w:style>
  <w:style w:type="character" w:customStyle="1" w:styleId="PtaChar">
    <w:name w:val="Päta Char"/>
    <w:basedOn w:val="Predvolenpsmoodseku"/>
    <w:link w:val="Pta"/>
    <w:uiPriority w:val="99"/>
    <w:rsid w:val="00EF48CE"/>
  </w:style>
  <w:style w:type="character" w:customStyle="1" w:styleId="Nadpis1Char">
    <w:name w:val="Nadpis 1 Char"/>
    <w:basedOn w:val="Predvolenpsmoodseku"/>
    <w:link w:val="Nadpis1"/>
    <w:uiPriority w:val="9"/>
    <w:rsid w:val="009C1C50"/>
    <w:rPr>
      <w:rFonts w:ascii="Times New Roman" w:eastAsia="Times New Roman" w:hAnsi="Times New Roman" w:cs="Arial"/>
      <w:b/>
      <w:bCs/>
      <w:kern w:val="32"/>
      <w:sz w:val="24"/>
      <w:szCs w:val="32"/>
      <w:lang w:eastAsia="sk-SK"/>
    </w:rPr>
  </w:style>
  <w:style w:type="character" w:customStyle="1" w:styleId="Nadpis2Char">
    <w:name w:val="Nadpis 2 Char"/>
    <w:basedOn w:val="Predvolenpsmoodseku"/>
    <w:link w:val="Nadpis2"/>
    <w:uiPriority w:val="9"/>
    <w:semiHidden/>
    <w:rsid w:val="009C1C50"/>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C1C50"/>
    <w:rPr>
      <w:rFonts w:ascii="Times New Roman" w:eastAsiaTheme="majorEastAsia" w:hAnsi="Times New Roman" w:cstheme="majorBidi"/>
      <w:color w:val="2E74B5" w:themeColor="accent1" w:themeShade="BF"/>
      <w:sz w:val="28"/>
      <w:szCs w:val="28"/>
      <w:lang w:eastAsia="sk-SK"/>
    </w:rPr>
  </w:style>
  <w:style w:type="character" w:customStyle="1" w:styleId="Nadpis4Char">
    <w:name w:val="Nadpis 4 Char"/>
    <w:basedOn w:val="Predvolenpsmoodseku"/>
    <w:link w:val="Nadpis4"/>
    <w:uiPriority w:val="9"/>
    <w:semiHidden/>
    <w:rsid w:val="009C1C50"/>
    <w:rPr>
      <w:rFonts w:ascii="Times New Roman" w:eastAsiaTheme="majorEastAsia" w:hAnsi="Times New Roman" w:cstheme="majorBidi"/>
      <w:i/>
      <w:iCs/>
      <w:color w:val="2E74B5" w:themeColor="accent1" w:themeShade="BF"/>
      <w:sz w:val="20"/>
      <w:szCs w:val="20"/>
      <w:lang w:eastAsia="sk-SK"/>
    </w:rPr>
  </w:style>
  <w:style w:type="character" w:customStyle="1" w:styleId="Nadpis5Char">
    <w:name w:val="Nadpis 5 Char"/>
    <w:basedOn w:val="Predvolenpsmoodseku"/>
    <w:link w:val="Nadpis5"/>
    <w:uiPriority w:val="9"/>
    <w:semiHidden/>
    <w:rsid w:val="009C1C50"/>
    <w:rPr>
      <w:rFonts w:ascii="Times New Roman" w:eastAsiaTheme="majorEastAsia" w:hAnsi="Times New Roman" w:cstheme="majorBidi"/>
      <w:color w:val="2E74B5" w:themeColor="accent1" w:themeShade="BF"/>
      <w:sz w:val="20"/>
      <w:szCs w:val="20"/>
      <w:lang w:eastAsia="sk-SK"/>
    </w:rPr>
  </w:style>
  <w:style w:type="character" w:customStyle="1" w:styleId="Nadpis6Char">
    <w:name w:val="Nadpis 6 Char"/>
    <w:basedOn w:val="Predvolenpsmoodseku"/>
    <w:link w:val="Nadpis6"/>
    <w:uiPriority w:val="9"/>
    <w:semiHidden/>
    <w:rsid w:val="009C1C50"/>
    <w:rPr>
      <w:rFonts w:ascii="Times New Roman" w:eastAsiaTheme="majorEastAsia" w:hAnsi="Times New Roman" w:cstheme="majorBidi"/>
      <w:i/>
      <w:iCs/>
      <w:color w:val="595959" w:themeColor="text1" w:themeTint="A6"/>
      <w:sz w:val="20"/>
      <w:szCs w:val="20"/>
      <w:lang w:eastAsia="sk-SK"/>
    </w:rPr>
  </w:style>
  <w:style w:type="character" w:customStyle="1" w:styleId="Nadpis7Char">
    <w:name w:val="Nadpis 7 Char"/>
    <w:basedOn w:val="Predvolenpsmoodseku"/>
    <w:link w:val="Nadpis7"/>
    <w:uiPriority w:val="9"/>
    <w:semiHidden/>
    <w:rsid w:val="009C1C50"/>
    <w:rPr>
      <w:rFonts w:ascii="Times New Roman" w:eastAsiaTheme="majorEastAsia" w:hAnsi="Times New Roman" w:cstheme="majorBidi"/>
      <w:color w:val="595959" w:themeColor="text1" w:themeTint="A6"/>
      <w:sz w:val="20"/>
      <w:szCs w:val="20"/>
      <w:lang w:eastAsia="sk-SK"/>
    </w:rPr>
  </w:style>
  <w:style w:type="character" w:customStyle="1" w:styleId="Nadpis8Char">
    <w:name w:val="Nadpis 8 Char"/>
    <w:basedOn w:val="Predvolenpsmoodseku"/>
    <w:link w:val="Nadpis8"/>
    <w:uiPriority w:val="9"/>
    <w:semiHidden/>
    <w:rsid w:val="009C1C50"/>
    <w:rPr>
      <w:rFonts w:ascii="Times New Roman" w:eastAsiaTheme="majorEastAsia" w:hAnsi="Times New Roman" w:cstheme="majorBidi"/>
      <w:i/>
      <w:iCs/>
      <w:color w:val="272727" w:themeColor="text1" w:themeTint="D8"/>
      <w:sz w:val="20"/>
      <w:szCs w:val="20"/>
      <w:lang w:eastAsia="sk-SK"/>
    </w:rPr>
  </w:style>
  <w:style w:type="character" w:customStyle="1" w:styleId="Nadpis9Char">
    <w:name w:val="Nadpis 9 Char"/>
    <w:basedOn w:val="Predvolenpsmoodseku"/>
    <w:link w:val="Nadpis9"/>
    <w:uiPriority w:val="9"/>
    <w:semiHidden/>
    <w:rsid w:val="009C1C50"/>
    <w:rPr>
      <w:rFonts w:ascii="Times New Roman" w:eastAsiaTheme="majorEastAsia" w:hAnsi="Times New Roman" w:cstheme="majorBidi"/>
      <w:color w:val="272727" w:themeColor="text1" w:themeTint="D8"/>
      <w:sz w:val="20"/>
      <w:szCs w:val="20"/>
      <w:lang w:eastAsia="sk-SK"/>
    </w:rPr>
  </w:style>
  <w:style w:type="paragraph" w:styleId="Textpoznmkypodiarou">
    <w:name w:val="footnote text"/>
    <w:basedOn w:val="Normlny"/>
    <w:link w:val="TextpoznmkypodiarouChar"/>
    <w:semiHidden/>
    <w:rsid w:val="009C1C50"/>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basedOn w:val="Predvolenpsmoodseku"/>
    <w:link w:val="Textpoznmkypodiarou"/>
    <w:semiHidden/>
    <w:rsid w:val="009C1C50"/>
    <w:rPr>
      <w:rFonts w:ascii="Times New Roman" w:eastAsia="Times New Roman" w:hAnsi="Times New Roman" w:cs="Times New Roman"/>
      <w:sz w:val="20"/>
      <w:szCs w:val="20"/>
      <w:lang w:eastAsia="sk-SK"/>
    </w:rPr>
  </w:style>
  <w:style w:type="character" w:styleId="Odkaznapoznmkupodiarou">
    <w:name w:val="footnote reference"/>
    <w:aliases w:val="Nota,Footnote symbol,Footnote,Appel note de bas de p,BVI fnr,SUPERS"/>
    <w:rsid w:val="009C1C50"/>
    <w:rPr>
      <w:vertAlign w:val="superscript"/>
    </w:rPr>
  </w:style>
  <w:style w:type="paragraph" w:styleId="Zkladntext">
    <w:name w:val="Body Text"/>
    <w:basedOn w:val="Normlny"/>
    <w:link w:val="ZkladntextChar"/>
    <w:rsid w:val="009C1C50"/>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9C1C50"/>
    <w:rPr>
      <w:rFonts w:ascii="Times New Roman" w:eastAsia="Times New Roman" w:hAnsi="Times New Roman" w:cs="Times New Roman"/>
      <w:sz w:val="24"/>
      <w:szCs w:val="24"/>
      <w:lang w:eastAsia="sk-SK"/>
    </w:rPr>
  </w:style>
  <w:style w:type="character" w:styleId="Hypertextovprepojenie">
    <w:name w:val="Hyperlink"/>
    <w:uiPriority w:val="99"/>
    <w:unhideWhenUsed/>
    <w:rsid w:val="009C1C50"/>
    <w:rPr>
      <w:color w:val="0000FF"/>
      <w:u w:val="single"/>
    </w:rPr>
  </w:style>
  <w:style w:type="character" w:customStyle="1" w:styleId="FontStyle29">
    <w:name w:val="Font Style29"/>
    <w:uiPriority w:val="99"/>
    <w:rsid w:val="009C1C50"/>
    <w:rPr>
      <w:rFonts w:ascii="Times New Roman" w:hAnsi="Times New Roman" w:cs="Times New Roman"/>
      <w:b/>
      <w:bCs/>
      <w:sz w:val="22"/>
      <w:szCs w:val="22"/>
    </w:rPr>
  </w:style>
  <w:style w:type="character" w:styleId="slostrany">
    <w:name w:val="page number"/>
    <w:basedOn w:val="Predvolenpsmoodseku"/>
    <w:rsid w:val="009C1C50"/>
  </w:style>
  <w:style w:type="paragraph" w:styleId="Bezriadkovania">
    <w:name w:val="No Spacing"/>
    <w:qFormat/>
    <w:rsid w:val="009C1C50"/>
    <w:pPr>
      <w:spacing w:after="0" w:line="240" w:lineRule="auto"/>
    </w:pPr>
    <w:rPr>
      <w:rFonts w:ascii="Calibri" w:eastAsia="Calibri" w:hAnsi="Calibri" w:cs="Times New Roman"/>
    </w:rPr>
  </w:style>
  <w:style w:type="paragraph" w:styleId="Zkladntext2">
    <w:name w:val="Body Text 2"/>
    <w:basedOn w:val="Normlny"/>
    <w:link w:val="Zkladntext2Char"/>
    <w:rsid w:val="009C1C50"/>
    <w:pPr>
      <w:spacing w:after="120" w:line="480" w:lineRule="auto"/>
    </w:pPr>
    <w:rPr>
      <w:rFonts w:ascii="Times New Roman" w:eastAsia="Times New Roman" w:hAnsi="Times New Roman" w:cs="Times New Roman"/>
      <w:sz w:val="20"/>
      <w:szCs w:val="20"/>
      <w:lang w:eastAsia="sk-SK"/>
    </w:rPr>
  </w:style>
  <w:style w:type="character" w:customStyle="1" w:styleId="Zkladntext2Char">
    <w:name w:val="Základný text 2 Char"/>
    <w:basedOn w:val="Predvolenpsmoodseku"/>
    <w:link w:val="Zkladntext2"/>
    <w:rsid w:val="009C1C5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9C1C50"/>
    <w:pPr>
      <w:spacing w:after="0" w:line="240" w:lineRule="auto"/>
    </w:pPr>
    <w:rPr>
      <w:rFonts w:ascii="Segoe UI" w:eastAsia="Times New Roman" w:hAnsi="Segoe UI" w:cs="Segoe UI"/>
      <w:sz w:val="18"/>
      <w:szCs w:val="18"/>
      <w:lang w:eastAsia="sk-SK"/>
    </w:rPr>
  </w:style>
  <w:style w:type="character" w:customStyle="1" w:styleId="TextbublinyChar">
    <w:name w:val="Text bubliny Char"/>
    <w:basedOn w:val="Predvolenpsmoodseku"/>
    <w:link w:val="Textbubliny"/>
    <w:uiPriority w:val="99"/>
    <w:semiHidden/>
    <w:rsid w:val="009C1C50"/>
    <w:rPr>
      <w:rFonts w:ascii="Segoe UI" w:eastAsia="Times New Roman" w:hAnsi="Segoe UI" w:cs="Segoe UI"/>
      <w:sz w:val="18"/>
      <w:szCs w:val="18"/>
      <w:lang w:eastAsia="sk-SK"/>
    </w:rPr>
  </w:style>
  <w:style w:type="character" w:styleId="Odkaznakomentr">
    <w:name w:val="annotation reference"/>
    <w:basedOn w:val="Predvolenpsmoodseku"/>
    <w:uiPriority w:val="99"/>
    <w:unhideWhenUsed/>
    <w:qFormat/>
    <w:rsid w:val="009C1C50"/>
    <w:rPr>
      <w:sz w:val="16"/>
      <w:szCs w:val="16"/>
    </w:rPr>
  </w:style>
  <w:style w:type="paragraph" w:styleId="Textkomentra">
    <w:name w:val="annotation text"/>
    <w:basedOn w:val="Normlny"/>
    <w:link w:val="TextkomentraChar"/>
    <w:uiPriority w:val="99"/>
    <w:unhideWhenUsed/>
    <w:qFormat/>
    <w:rsid w:val="009C1C5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9C1C5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C1C50"/>
    <w:rPr>
      <w:b/>
      <w:bCs/>
    </w:rPr>
  </w:style>
  <w:style w:type="character" w:customStyle="1" w:styleId="PredmetkomentraChar">
    <w:name w:val="Predmet komentára Char"/>
    <w:basedOn w:val="TextkomentraChar"/>
    <w:link w:val="Predmetkomentra"/>
    <w:uiPriority w:val="99"/>
    <w:semiHidden/>
    <w:rsid w:val="009C1C50"/>
    <w:rPr>
      <w:rFonts w:ascii="Times New Roman" w:eastAsia="Times New Roman" w:hAnsi="Times New Roman" w:cs="Times New Roman"/>
      <w:b/>
      <w:bCs/>
      <w:sz w:val="20"/>
      <w:szCs w:val="20"/>
      <w:lang w:eastAsia="sk-SK"/>
    </w:rPr>
  </w:style>
  <w:style w:type="character" w:styleId="PouitHypertextovPrepojenie">
    <w:name w:val="FollowedHyperlink"/>
    <w:basedOn w:val="Predvolenpsmoodseku"/>
    <w:uiPriority w:val="99"/>
    <w:semiHidden/>
    <w:unhideWhenUsed/>
    <w:rsid w:val="009C1C50"/>
    <w:rPr>
      <w:color w:val="800080"/>
      <w:u w:val="single"/>
    </w:rPr>
  </w:style>
  <w:style w:type="paragraph" w:customStyle="1" w:styleId="msonormal0">
    <w:name w:val="msonormal"/>
    <w:basedOn w:val="Normlny"/>
    <w:rsid w:val="009C1C5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font5">
    <w:name w:val="font5"/>
    <w:basedOn w:val="Normlny"/>
    <w:rsid w:val="009C1C50"/>
    <w:pPr>
      <w:spacing w:before="100" w:beforeAutospacing="1" w:after="100" w:afterAutospacing="1" w:line="240" w:lineRule="auto"/>
    </w:pPr>
    <w:rPr>
      <w:rFonts w:ascii="Tahoma" w:eastAsia="Times New Roman" w:hAnsi="Tahoma" w:cs="Tahoma"/>
      <w:color w:val="000000"/>
      <w:sz w:val="18"/>
      <w:szCs w:val="18"/>
      <w:lang w:eastAsia="sk-SK"/>
    </w:rPr>
  </w:style>
  <w:style w:type="paragraph" w:customStyle="1" w:styleId="font6">
    <w:name w:val="font6"/>
    <w:basedOn w:val="Normlny"/>
    <w:rsid w:val="009C1C50"/>
    <w:pPr>
      <w:spacing w:before="100" w:beforeAutospacing="1" w:after="100" w:afterAutospacing="1" w:line="240" w:lineRule="auto"/>
    </w:pPr>
    <w:rPr>
      <w:rFonts w:ascii="Tahoma" w:eastAsia="Times New Roman" w:hAnsi="Tahoma" w:cs="Tahoma"/>
      <w:b/>
      <w:bCs/>
      <w:color w:val="000000"/>
      <w:sz w:val="18"/>
      <w:szCs w:val="18"/>
      <w:lang w:eastAsia="sk-SK"/>
    </w:rPr>
  </w:style>
  <w:style w:type="paragraph" w:customStyle="1" w:styleId="xl63">
    <w:name w:val="xl63"/>
    <w:basedOn w:val="Normlny"/>
    <w:rsid w:val="009C1C50"/>
    <w:pPr>
      <w:pBdr>
        <w:top w:val="dotted" w:sz="4" w:space="0" w:color="auto"/>
        <w:left w:val="dotted" w:sz="4" w:space="0" w:color="auto"/>
        <w:bottom w:val="dotted" w:sz="4" w:space="0" w:color="auto"/>
        <w:right w:val="dotted" w:sz="4" w:space="0" w:color="auto"/>
      </w:pBdr>
      <w:spacing w:before="100" w:beforeAutospacing="1" w:after="100" w:afterAutospacing="1" w:line="240" w:lineRule="auto"/>
    </w:pPr>
    <w:rPr>
      <w:rFonts w:ascii="Arial" w:eastAsia="Times New Roman" w:hAnsi="Arial" w:cs="Arial"/>
      <w:lang w:eastAsia="sk-SK"/>
    </w:rPr>
  </w:style>
  <w:style w:type="paragraph" w:customStyle="1" w:styleId="xl64">
    <w:name w:val="xl64"/>
    <w:basedOn w:val="Normlny"/>
    <w:rsid w:val="009C1C50"/>
    <w:pPr>
      <w:pBdr>
        <w:top w:val="dotted" w:sz="4" w:space="0" w:color="808080"/>
        <w:left w:val="dotted" w:sz="4" w:space="9" w:color="808080"/>
        <w:bottom w:val="dotted" w:sz="4" w:space="0" w:color="808080"/>
        <w:right w:val="dotted" w:sz="4" w:space="0" w:color="808080"/>
      </w:pBdr>
      <w:spacing w:before="100" w:beforeAutospacing="1" w:after="100" w:afterAutospacing="1" w:line="240" w:lineRule="auto"/>
      <w:ind w:firstLineChars="100" w:firstLine="100"/>
      <w:textAlignment w:val="center"/>
    </w:pPr>
    <w:rPr>
      <w:rFonts w:ascii="Arial" w:eastAsia="Times New Roman" w:hAnsi="Arial" w:cs="Arial"/>
      <w:color w:val="000000"/>
      <w:lang w:eastAsia="sk-SK"/>
    </w:rPr>
  </w:style>
  <w:style w:type="paragraph" w:customStyle="1" w:styleId="xl65">
    <w:name w:val="xl65"/>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jc w:val="center"/>
      <w:textAlignment w:val="center"/>
    </w:pPr>
    <w:rPr>
      <w:rFonts w:ascii="Arial" w:eastAsia="Times New Roman" w:hAnsi="Arial" w:cs="Arial"/>
      <w:color w:val="000000"/>
      <w:lang w:eastAsia="sk-SK"/>
    </w:rPr>
  </w:style>
  <w:style w:type="paragraph" w:customStyle="1" w:styleId="xl66">
    <w:name w:val="xl66"/>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b/>
      <w:bCs/>
      <w:lang w:eastAsia="sk-SK"/>
    </w:rPr>
  </w:style>
  <w:style w:type="paragraph" w:customStyle="1" w:styleId="xl67">
    <w:name w:val="xl67"/>
    <w:basedOn w:val="Normlny"/>
    <w:rsid w:val="009C1C50"/>
    <w:pPr>
      <w:spacing w:before="100" w:beforeAutospacing="1" w:after="100" w:afterAutospacing="1" w:line="240" w:lineRule="auto"/>
      <w:jc w:val="center"/>
      <w:textAlignment w:val="center"/>
    </w:pPr>
    <w:rPr>
      <w:rFonts w:ascii="Arial Narrow" w:eastAsia="Times New Roman" w:hAnsi="Arial Narrow" w:cs="Times New Roman"/>
      <w:lang w:eastAsia="sk-SK"/>
    </w:rPr>
  </w:style>
  <w:style w:type="paragraph" w:customStyle="1" w:styleId="xl68">
    <w:name w:val="xl68"/>
    <w:basedOn w:val="Normlny"/>
    <w:rsid w:val="009C1C50"/>
    <w:pPr>
      <w:spacing w:before="100" w:beforeAutospacing="1" w:after="100" w:afterAutospacing="1" w:line="240" w:lineRule="auto"/>
      <w:jc w:val="center"/>
      <w:textAlignment w:val="center"/>
    </w:pPr>
    <w:rPr>
      <w:rFonts w:ascii="Arial" w:eastAsia="Times New Roman" w:hAnsi="Arial" w:cs="Arial"/>
      <w:lang w:eastAsia="sk-SK"/>
    </w:rPr>
  </w:style>
  <w:style w:type="paragraph" w:customStyle="1" w:styleId="xl69">
    <w:name w:val="xl69"/>
    <w:basedOn w:val="Normlny"/>
    <w:rsid w:val="009C1C50"/>
    <w:pPr>
      <w:pBdr>
        <w:top w:val="dotted" w:sz="4" w:space="0" w:color="808080"/>
        <w:left w:val="dotted" w:sz="4" w:space="0" w:color="808080"/>
        <w:bottom w:val="dotted" w:sz="4" w:space="0" w:color="808080"/>
        <w:right w:val="dotted" w:sz="4" w:space="0" w:color="808080"/>
      </w:pBdr>
      <w:spacing w:before="100" w:beforeAutospacing="1" w:after="100" w:afterAutospacing="1" w:line="240" w:lineRule="auto"/>
      <w:textAlignment w:val="center"/>
    </w:pPr>
    <w:rPr>
      <w:rFonts w:ascii="Arial" w:eastAsia="Times New Roman" w:hAnsi="Arial" w:cs="Arial"/>
      <w:color w:val="000000"/>
      <w:lang w:eastAsia="sk-SK"/>
    </w:rPr>
  </w:style>
  <w:style w:type="paragraph" w:customStyle="1" w:styleId="A3">
    <w:name w:val="A3"/>
    <w:basedOn w:val="Normlny"/>
    <w:rsid w:val="009C1C50"/>
    <w:pPr>
      <w:keepNext/>
      <w:widowControl w:val="0"/>
      <w:numPr>
        <w:numId w:val="1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paragraph" w:customStyle="1" w:styleId="CTL">
    <w:name w:val="CTL"/>
    <w:basedOn w:val="Normlny"/>
    <w:rsid w:val="009C1C50"/>
    <w:pPr>
      <w:widowControl w:val="0"/>
      <w:numPr>
        <w:numId w:val="15"/>
      </w:numPr>
      <w:autoSpaceDE w:val="0"/>
      <w:autoSpaceDN w:val="0"/>
      <w:adjustRightInd w:val="0"/>
      <w:spacing w:after="120" w:line="240" w:lineRule="auto"/>
      <w:jc w:val="both"/>
    </w:pPr>
    <w:rPr>
      <w:rFonts w:ascii="Times New Roman" w:eastAsia="Times New Roman" w:hAnsi="Times New Roman" w:cs="Times New Roman"/>
      <w:sz w:val="24"/>
      <w:szCs w:val="20"/>
    </w:rPr>
  </w:style>
  <w:style w:type="table" w:styleId="Mriekatabuky">
    <w:name w:val="Table Grid"/>
    <w:basedOn w:val="Normlnatabuka"/>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9C1C50"/>
    <w:pPr>
      <w:spacing w:after="80" w:line="240" w:lineRule="auto"/>
      <w:contextualSpacing/>
    </w:pPr>
    <w:rPr>
      <w:rFonts w:asciiTheme="majorHAnsi" w:eastAsiaTheme="majorEastAsia" w:hAnsiTheme="majorHAnsi" w:cstheme="majorBidi"/>
      <w:spacing w:val="-10"/>
      <w:kern w:val="28"/>
      <w:sz w:val="56"/>
      <w:szCs w:val="56"/>
      <w:lang w:eastAsia="sk-SK"/>
    </w:rPr>
  </w:style>
  <w:style w:type="character" w:customStyle="1" w:styleId="NzovChar">
    <w:name w:val="Názov Char"/>
    <w:basedOn w:val="Predvolenpsmoodseku"/>
    <w:link w:val="Nzov"/>
    <w:uiPriority w:val="10"/>
    <w:rsid w:val="009C1C50"/>
    <w:rPr>
      <w:rFonts w:asciiTheme="majorHAnsi" w:eastAsiaTheme="majorEastAsia" w:hAnsiTheme="majorHAnsi" w:cstheme="majorBidi"/>
      <w:spacing w:val="-10"/>
      <w:kern w:val="28"/>
      <w:sz w:val="56"/>
      <w:szCs w:val="56"/>
      <w:lang w:eastAsia="sk-SK"/>
    </w:rPr>
  </w:style>
  <w:style w:type="paragraph" w:styleId="Podtitul">
    <w:name w:val="Subtitle"/>
    <w:basedOn w:val="Normlny"/>
    <w:next w:val="Normlny"/>
    <w:link w:val="PodtitulChar"/>
    <w:uiPriority w:val="11"/>
    <w:qFormat/>
    <w:rsid w:val="009C1C50"/>
    <w:pPr>
      <w:numPr>
        <w:ilvl w:val="1"/>
      </w:numPr>
      <w:spacing w:after="160" w:line="240" w:lineRule="auto"/>
    </w:pPr>
    <w:rPr>
      <w:rFonts w:ascii="Times New Roman" w:eastAsiaTheme="majorEastAsia" w:hAnsi="Times New Roman" w:cstheme="majorBidi"/>
      <w:color w:val="595959" w:themeColor="text1" w:themeTint="A6"/>
      <w:spacing w:val="15"/>
      <w:sz w:val="28"/>
      <w:szCs w:val="28"/>
      <w:lang w:eastAsia="sk-SK"/>
    </w:rPr>
  </w:style>
  <w:style w:type="character" w:customStyle="1" w:styleId="PodtitulChar">
    <w:name w:val="Podtitul Char"/>
    <w:basedOn w:val="Predvolenpsmoodseku"/>
    <w:link w:val="Podtitul"/>
    <w:uiPriority w:val="11"/>
    <w:rsid w:val="009C1C50"/>
    <w:rPr>
      <w:rFonts w:ascii="Times New Roman" w:eastAsiaTheme="majorEastAsia" w:hAnsi="Times New Roman" w:cstheme="majorBidi"/>
      <w:color w:val="595959" w:themeColor="text1" w:themeTint="A6"/>
      <w:spacing w:val="15"/>
      <w:sz w:val="28"/>
      <w:szCs w:val="28"/>
      <w:lang w:eastAsia="sk-SK"/>
    </w:rPr>
  </w:style>
  <w:style w:type="paragraph" w:styleId="Citcia">
    <w:name w:val="Quote"/>
    <w:basedOn w:val="Normlny"/>
    <w:next w:val="Normlny"/>
    <w:link w:val="CitciaChar"/>
    <w:uiPriority w:val="29"/>
    <w:qFormat/>
    <w:rsid w:val="009C1C50"/>
    <w:pPr>
      <w:spacing w:before="160" w:after="160" w:line="240" w:lineRule="auto"/>
      <w:jc w:val="center"/>
    </w:pPr>
    <w:rPr>
      <w:rFonts w:ascii="Times New Roman" w:eastAsia="Times New Roman" w:hAnsi="Times New Roman" w:cs="Times New Roman"/>
      <w:i/>
      <w:iCs/>
      <w:color w:val="404040" w:themeColor="text1" w:themeTint="BF"/>
      <w:sz w:val="20"/>
      <w:szCs w:val="20"/>
      <w:lang w:eastAsia="sk-SK"/>
    </w:rPr>
  </w:style>
  <w:style w:type="character" w:customStyle="1" w:styleId="CitciaChar">
    <w:name w:val="Citácia Char"/>
    <w:basedOn w:val="Predvolenpsmoodseku"/>
    <w:link w:val="Citcia"/>
    <w:uiPriority w:val="29"/>
    <w:rsid w:val="009C1C50"/>
    <w:rPr>
      <w:rFonts w:ascii="Times New Roman" w:eastAsia="Times New Roman" w:hAnsi="Times New Roman" w:cs="Times New Roman"/>
      <w:i/>
      <w:iCs/>
      <w:color w:val="404040" w:themeColor="text1" w:themeTint="BF"/>
      <w:sz w:val="20"/>
      <w:szCs w:val="20"/>
      <w:lang w:eastAsia="sk-SK"/>
    </w:rPr>
  </w:style>
  <w:style w:type="character" w:styleId="Intenzvnezvraznenie">
    <w:name w:val="Intense Emphasis"/>
    <w:basedOn w:val="Predvolenpsmoodseku"/>
    <w:uiPriority w:val="21"/>
    <w:qFormat/>
    <w:rsid w:val="009C1C50"/>
    <w:rPr>
      <w:i/>
      <w:iCs/>
      <w:color w:val="2E74B5" w:themeColor="accent1" w:themeShade="BF"/>
    </w:rPr>
  </w:style>
  <w:style w:type="paragraph" w:styleId="Zvraznencitcia">
    <w:name w:val="Intense Quote"/>
    <w:basedOn w:val="Normlny"/>
    <w:next w:val="Normlny"/>
    <w:link w:val="ZvraznencitciaChar"/>
    <w:uiPriority w:val="30"/>
    <w:qFormat/>
    <w:rsid w:val="009C1C50"/>
    <w:pPr>
      <w:pBdr>
        <w:top w:val="single" w:sz="4" w:space="10" w:color="2E74B5" w:themeColor="accent1" w:themeShade="BF"/>
        <w:bottom w:val="single" w:sz="4" w:space="10" w:color="2E74B5" w:themeColor="accent1" w:themeShade="BF"/>
      </w:pBdr>
      <w:spacing w:before="360" w:after="360" w:line="240" w:lineRule="auto"/>
      <w:ind w:left="864" w:right="864"/>
      <w:jc w:val="center"/>
    </w:pPr>
    <w:rPr>
      <w:rFonts w:ascii="Times New Roman" w:eastAsia="Times New Roman" w:hAnsi="Times New Roman" w:cs="Times New Roman"/>
      <w:i/>
      <w:iCs/>
      <w:color w:val="2E74B5" w:themeColor="accent1" w:themeShade="BF"/>
      <w:sz w:val="20"/>
      <w:szCs w:val="20"/>
      <w:lang w:eastAsia="sk-SK"/>
    </w:rPr>
  </w:style>
  <w:style w:type="character" w:customStyle="1" w:styleId="ZvraznencitciaChar">
    <w:name w:val="Zvýraznená citácia Char"/>
    <w:basedOn w:val="Predvolenpsmoodseku"/>
    <w:link w:val="Zvraznencitcia"/>
    <w:uiPriority w:val="30"/>
    <w:rsid w:val="009C1C50"/>
    <w:rPr>
      <w:rFonts w:ascii="Times New Roman" w:eastAsia="Times New Roman" w:hAnsi="Times New Roman" w:cs="Times New Roman"/>
      <w:i/>
      <w:iCs/>
      <w:color w:val="2E74B5" w:themeColor="accent1" w:themeShade="BF"/>
      <w:sz w:val="20"/>
      <w:szCs w:val="20"/>
      <w:lang w:eastAsia="sk-SK"/>
    </w:rPr>
  </w:style>
  <w:style w:type="character" w:styleId="Zvraznenodkaz">
    <w:name w:val="Intense Reference"/>
    <w:basedOn w:val="Predvolenpsmoodseku"/>
    <w:uiPriority w:val="32"/>
    <w:qFormat/>
    <w:rsid w:val="009C1C50"/>
    <w:rPr>
      <w:b/>
      <w:bCs/>
      <w:smallCaps/>
      <w:color w:val="2E74B5" w:themeColor="accent1" w:themeShade="BF"/>
      <w:spacing w:val="5"/>
    </w:rPr>
  </w:style>
  <w:style w:type="numbering" w:customStyle="1" w:styleId="Bezzoznamu1">
    <w:name w:val="Bez zoznamu1"/>
    <w:next w:val="Bezzoznamu"/>
    <w:uiPriority w:val="99"/>
    <w:semiHidden/>
    <w:unhideWhenUsed/>
    <w:rsid w:val="009C1C50"/>
  </w:style>
  <w:style w:type="table" w:customStyle="1" w:styleId="Mriekatabuky1">
    <w:name w:val="Mriežka tabuľky1"/>
    <w:basedOn w:val="Normlnatabuka"/>
    <w:next w:val="Mriekatabuky"/>
    <w:uiPriority w:val="59"/>
    <w:rsid w:val="009C1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343D97"/>
    <w:rPr>
      <w:color w:val="605E5C"/>
      <w:shd w:val="clear" w:color="auto" w:fill="E1DFDD"/>
    </w:rPr>
  </w:style>
  <w:style w:type="character" w:styleId="Vrazn">
    <w:name w:val="Strong"/>
    <w:basedOn w:val="Predvolenpsmoodseku"/>
    <w:uiPriority w:val="22"/>
    <w:qFormat/>
    <w:rsid w:val="005828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773711">
      <w:bodyDiv w:val="1"/>
      <w:marLeft w:val="0"/>
      <w:marRight w:val="0"/>
      <w:marTop w:val="0"/>
      <w:marBottom w:val="0"/>
      <w:divBdr>
        <w:top w:val="none" w:sz="0" w:space="0" w:color="auto"/>
        <w:left w:val="none" w:sz="0" w:space="0" w:color="auto"/>
        <w:bottom w:val="none" w:sz="0" w:space="0" w:color="auto"/>
        <w:right w:val="none" w:sz="0" w:space="0" w:color="auto"/>
      </w:divBdr>
    </w:div>
    <w:div w:id="1277714437">
      <w:bodyDiv w:val="1"/>
      <w:marLeft w:val="0"/>
      <w:marRight w:val="0"/>
      <w:marTop w:val="0"/>
      <w:marBottom w:val="0"/>
      <w:divBdr>
        <w:top w:val="none" w:sz="0" w:space="0" w:color="auto"/>
        <w:left w:val="none" w:sz="0" w:space="0" w:color="auto"/>
        <w:bottom w:val="none" w:sz="0" w:space="0" w:color="auto"/>
        <w:right w:val="none" w:sz="0" w:space="0" w:color="auto"/>
      </w:divBdr>
    </w:div>
    <w:div w:id="172093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4582C-4CA2-4687-88FE-3DFCB010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6994</Words>
  <Characters>39866</Characters>
  <Application>Microsoft Office Word</Application>
  <DocSecurity>0</DocSecurity>
  <Lines>332</Lines>
  <Paragraphs>93</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46767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Starčevič</dc:creator>
  <cp:keywords/>
  <dc:description/>
  <cp:lastModifiedBy>Martina Hlavová</cp:lastModifiedBy>
  <cp:revision>3</cp:revision>
  <cp:lastPrinted>2025-05-27T11:15:00Z</cp:lastPrinted>
  <dcterms:created xsi:type="dcterms:W3CDTF">2025-06-09T06:46:00Z</dcterms:created>
  <dcterms:modified xsi:type="dcterms:W3CDTF">2025-06-09T06:48:00Z</dcterms:modified>
</cp:coreProperties>
</file>